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D74C98" w:rsidRPr="00D74C98">
        <w:rPr>
          <w:rFonts w:ascii="Sylfaen" w:hAnsi="Sylfaen"/>
          <w:i w:val="0"/>
          <w:sz w:val="24"/>
          <w:szCs w:val="24"/>
        </w:rPr>
        <w:t>1</w:t>
      </w:r>
      <w:r w:rsidR="004521DC" w:rsidRPr="004521DC">
        <w:rPr>
          <w:rFonts w:ascii="Sylfaen" w:hAnsi="Sylfaen"/>
          <w:i w:val="0"/>
          <w:sz w:val="24"/>
          <w:szCs w:val="24"/>
        </w:rPr>
        <w:t>1</w:t>
      </w:r>
      <w:r w:rsidR="007223C7" w:rsidRPr="008B1F5B">
        <w:rPr>
          <w:rFonts w:ascii="Calibri" w:hAnsi="Calibri"/>
          <w:i w:val="0"/>
          <w:sz w:val="24"/>
          <w:szCs w:val="24"/>
        </w:rPr>
        <w:t>"-ого "</w:t>
      </w:r>
      <w:r w:rsidR="007223C7">
        <w:rPr>
          <w:rFonts w:ascii="GHEA Grapalat" w:hAnsi="GHEA Grapalat"/>
          <w:i w:val="0"/>
          <w:sz w:val="24"/>
          <w:szCs w:val="24"/>
        </w:rPr>
        <w:t>12</w:t>
      </w:r>
      <w:proofErr w:type="gramStart"/>
      <w:r w:rsidR="007223C7" w:rsidRPr="008B1F5B">
        <w:rPr>
          <w:rFonts w:ascii="Calibri" w:hAnsi="Calibri"/>
          <w:i w:val="0"/>
          <w:sz w:val="24"/>
          <w:szCs w:val="24"/>
        </w:rPr>
        <w:t>"  202</w:t>
      </w:r>
      <w:r w:rsidR="007223C7" w:rsidRPr="007223C7">
        <w:rPr>
          <w:rFonts w:ascii="Calibri" w:hAnsi="Calibri"/>
          <w:i w:val="0"/>
          <w:sz w:val="24"/>
          <w:szCs w:val="24"/>
        </w:rPr>
        <w:t>5</w:t>
      </w:r>
      <w:proofErr w:type="gramEnd"/>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4521D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4521DC">
        <w:rPr>
          <w:rFonts w:ascii="GHEA Grapalat" w:hAnsi="GHEA Grapalat"/>
          <w:i w:val="0"/>
          <w:sz w:val="24"/>
          <w:szCs w:val="24"/>
        </w:rPr>
        <w:t>V</w:t>
      </w:r>
      <w:proofErr w:type="gramEnd"/>
      <w:r w:rsidR="004521DC">
        <w:rPr>
          <w:rFonts w:ascii="GHEA Grapalat" w:hAnsi="GHEA Grapalat"/>
          <w:i w:val="0"/>
          <w:sz w:val="24"/>
          <w:szCs w:val="24"/>
        </w:rPr>
        <w:t>1M-GHAPDZB-26/01</w:t>
      </w:r>
      <w:r w:rsidR="00D5726C" w:rsidRPr="00D5726C">
        <w:rPr>
          <w:rFonts w:ascii="GHEA Grapalat" w:hAnsi="GHEA Grapalat"/>
          <w:i w:val="0"/>
          <w:sz w:val="24"/>
          <w:szCs w:val="24"/>
        </w:rPr>
        <w:t xml:space="preserve">  </w:t>
      </w:r>
      <w:r w:rsidR="004521DC" w:rsidRPr="004521D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4521DC" w:rsidRPr="00501D4F" w:rsidRDefault="004521DC" w:rsidP="004521DC">
      <w:pPr>
        <w:pStyle w:val="a3"/>
        <w:widowControl w:val="0"/>
        <w:spacing w:line="240" w:lineRule="auto"/>
        <w:ind w:firstLine="709"/>
        <w:jc w:val="left"/>
        <w:rPr>
          <w:rFonts w:ascii="GHEA Grapalat" w:hAnsi="GHEA Grapalat"/>
          <w:i w:val="0"/>
          <w:sz w:val="22"/>
          <w:szCs w:val="22"/>
        </w:rPr>
      </w:pPr>
      <w:proofErr w:type="gramStart"/>
      <w:r w:rsidRPr="00501D4F">
        <w:rPr>
          <w:rFonts w:ascii="GHEA Grapalat" w:hAnsi="GHEA Grapalat"/>
          <w:i w:val="0"/>
          <w:sz w:val="22"/>
          <w:szCs w:val="22"/>
        </w:rPr>
        <w:t xml:space="preserve">Заказчик </w:t>
      </w:r>
      <w:r>
        <w:rPr>
          <w:rFonts w:ascii="GHEA Grapalat" w:hAnsi="GHEA Grapalat"/>
          <w:i w:val="0"/>
          <w:sz w:val="22"/>
          <w:szCs w:val="22"/>
        </w:rPr>
        <w:t xml:space="preserve"> </w:t>
      </w:r>
      <w:r w:rsidRPr="00BD024F">
        <w:rPr>
          <w:rFonts w:ascii="GHEA Grapalat" w:hAnsi="GHEA Grapalat"/>
          <w:i w:val="0"/>
          <w:sz w:val="22"/>
          <w:szCs w:val="22"/>
        </w:rPr>
        <w:t>«</w:t>
      </w:r>
      <w:proofErr w:type="gramEnd"/>
      <w:r w:rsidRPr="00BD024F">
        <w:rPr>
          <w:rFonts w:ascii="GHEA Grapalat" w:hAnsi="GHEA Grapalat"/>
          <w:i w:val="0"/>
          <w:sz w:val="22"/>
          <w:szCs w:val="22"/>
        </w:rPr>
        <w:t>Веду № 1  детский сад» HOAK, которая</w:t>
      </w:r>
      <w:r w:rsidRPr="0015555B">
        <w:rPr>
          <w:rFonts w:ascii="GHEA Grapalat" w:hAnsi="GHEA Grapalat"/>
          <w:i w:val="0"/>
          <w:sz w:val="24"/>
          <w:szCs w:val="24"/>
        </w:rPr>
        <w:t xml:space="preserve"> находится в Араратской </w:t>
      </w:r>
      <w:r w:rsidRPr="00914EBF">
        <w:rPr>
          <w:rFonts w:ascii="GHEA Grapalat" w:hAnsi="GHEA Grapalat"/>
          <w:i w:val="0"/>
          <w:sz w:val="22"/>
          <w:szCs w:val="22"/>
        </w:rPr>
        <w:t>области  К.   Веди Пушкины 7.</w:t>
      </w:r>
      <w:r w:rsidRPr="00BD0664">
        <w:rPr>
          <w:rFonts w:ascii="GHEA Grapalat" w:hAnsi="GHEA Grapalat"/>
          <w:i w:val="0"/>
          <w:sz w:val="24"/>
          <w:szCs w:val="24"/>
        </w:rPr>
        <w:t xml:space="preserve"> </w:t>
      </w:r>
      <w:r w:rsidRPr="00501D4F">
        <w:rPr>
          <w:rFonts w:ascii="GHEA Grapalat" w:hAnsi="GHEA Grapalat"/>
          <w:i w:val="0"/>
          <w:sz w:val="22"/>
          <w:szCs w:val="22"/>
        </w:rPr>
        <w:t>объявляет открытый конкурс, который проводится одним этапом.</w:t>
      </w:r>
    </w:p>
    <w:p w:rsidR="004521DC" w:rsidRPr="00501D4F" w:rsidRDefault="004521DC" w:rsidP="004521DC">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w:t>
      </w:r>
      <w:proofErr w:type="gramStart"/>
      <w:r w:rsidRPr="00501D4F">
        <w:rPr>
          <w:rFonts w:ascii="GHEA Grapalat" w:hAnsi="GHEA Grapalat"/>
          <w:i w:val="0"/>
          <w:spacing w:val="6"/>
          <w:sz w:val="22"/>
          <w:szCs w:val="22"/>
        </w:rPr>
        <w:t xml:space="preserve">поставку  </w:t>
      </w:r>
      <w:r w:rsidRPr="00501D4F">
        <w:rPr>
          <w:rFonts w:ascii="Arial Unicode" w:hAnsi="Arial Unicode"/>
          <w:i w:val="0"/>
          <w:sz w:val="22"/>
          <w:szCs w:val="22"/>
        </w:rPr>
        <w:t>продуктов</w:t>
      </w:r>
      <w:proofErr w:type="gramEnd"/>
      <w:r w:rsidRPr="00501D4F">
        <w:rPr>
          <w:rFonts w:ascii="GHEA Grapalat" w:hAnsi="GHEA Grapalat"/>
          <w:i w:val="0"/>
          <w:sz w:val="22"/>
          <w:szCs w:val="22"/>
        </w:rPr>
        <w:t xml:space="preserve"> (далее — договор).</w:t>
      </w:r>
    </w:p>
    <w:p w:rsidR="004521DC" w:rsidRPr="009044F1" w:rsidRDefault="004521DC" w:rsidP="004521DC">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4521DC" w:rsidRPr="00F677F1" w:rsidRDefault="004521DC" w:rsidP="004521DC">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4521DC" w:rsidRPr="003F762C" w:rsidRDefault="004521DC" w:rsidP="004521DC">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4521DC" w:rsidRPr="009044F1" w:rsidRDefault="004521DC" w:rsidP="004521DC">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4521DC" w:rsidRPr="00D5443D" w:rsidRDefault="004521DC" w:rsidP="004521DC">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4521DC" w:rsidRPr="00A67D5D" w:rsidRDefault="004521DC" w:rsidP="004521DC">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proofErr w:type="gramStart"/>
      <w:r w:rsidRPr="002C3F4E">
        <w:rPr>
          <w:rFonts w:ascii="GHEA Grapalat" w:hAnsi="GHEA Grapalat"/>
          <w:i w:val="0"/>
          <w:sz w:val="24"/>
          <w:szCs w:val="24"/>
        </w:rPr>
        <w:t xml:space="preserve">по </w:t>
      </w:r>
      <w:r>
        <w:rPr>
          <w:rFonts w:ascii="GHEA Grapalat" w:hAnsi="GHEA Grapalat"/>
          <w:i w:val="0"/>
          <w:sz w:val="24"/>
          <w:szCs w:val="24"/>
        </w:rPr>
        <w:t xml:space="preserve"> </w:t>
      </w:r>
      <w:r w:rsidRPr="002C3F4E">
        <w:rPr>
          <w:rFonts w:ascii="GHEA Grapalat" w:hAnsi="GHEA Grapalat"/>
          <w:i w:val="0"/>
          <w:sz w:val="24"/>
          <w:szCs w:val="24"/>
        </w:rPr>
        <w:t>адресу</w:t>
      </w:r>
      <w:proofErr w:type="gramEnd"/>
      <w:r>
        <w:rPr>
          <w:rFonts w:ascii="GHEA Grapalat" w:hAnsi="GHEA Grapalat"/>
          <w:i w:val="0"/>
          <w:spacing w:val="6"/>
          <w:sz w:val="24"/>
          <w:szCs w:val="24"/>
        </w:rPr>
        <w:t xml:space="preserve">  </w:t>
      </w:r>
      <w:r w:rsidRPr="002C3F4E">
        <w:rPr>
          <w:rFonts w:ascii="Sylfaen" w:hAnsi="Sylfaen"/>
          <w:i w:val="0"/>
          <w:sz w:val="24"/>
          <w:szCs w:val="24"/>
        </w:rPr>
        <w:t>с</w:t>
      </w:r>
      <w:r w:rsidRPr="002C3F4E">
        <w:rPr>
          <w:rFonts w:ascii="Sylfaen" w:hAnsi="Sylfaen"/>
          <w:i w:val="0"/>
          <w:sz w:val="24"/>
          <w:szCs w:val="24"/>
          <w:lang w:val="hy-AM"/>
        </w:rPr>
        <w:t xml:space="preserve"> </w:t>
      </w:r>
      <w:r>
        <w:rPr>
          <w:rFonts w:ascii="Sylfaen" w:hAnsi="Sylfaen"/>
          <w:i w:val="0"/>
          <w:sz w:val="24"/>
          <w:szCs w:val="24"/>
        </w:rPr>
        <w:t xml:space="preserve"> </w:t>
      </w:r>
      <w:r w:rsidRPr="0015555B">
        <w:rPr>
          <w:rFonts w:ascii="GHEA Grapalat" w:hAnsi="GHEA Grapalat"/>
          <w:i w:val="0"/>
          <w:sz w:val="24"/>
          <w:szCs w:val="24"/>
        </w:rPr>
        <w:t xml:space="preserve">Араратской области  </w:t>
      </w:r>
      <w:r>
        <w:rPr>
          <w:rFonts w:ascii="Sylfaen" w:hAnsi="Sylfaen"/>
          <w:i w:val="0"/>
        </w:rPr>
        <w:t xml:space="preserve">К.  </w:t>
      </w:r>
      <w:r w:rsidRPr="001F1A3A">
        <w:rPr>
          <w:rFonts w:ascii="Sylfaen" w:hAnsi="Sylfaen"/>
          <w:i w:val="0"/>
        </w:rPr>
        <w:t xml:space="preserve"> Веди Пушкины 7</w:t>
      </w:r>
      <w:r w:rsidRPr="002C3F4E">
        <w:rPr>
          <w:rFonts w:ascii="Sylfaen" w:hAnsi="Sylfaen"/>
          <w:i w:val="0"/>
          <w:sz w:val="24"/>
          <w:szCs w:val="24"/>
        </w:rPr>
        <w:t xml:space="preserve">, </w:t>
      </w:r>
      <w:r w:rsidRPr="002C3F4E">
        <w:rPr>
          <w:rFonts w:ascii="Calibri" w:hAnsi="Calibri"/>
          <w:i w:val="0"/>
          <w:sz w:val="24"/>
          <w:szCs w:val="24"/>
        </w:rPr>
        <w:t xml:space="preserve">в документарной </w:t>
      </w:r>
      <w:proofErr w:type="gramStart"/>
      <w:r w:rsidRPr="002C3F4E">
        <w:rPr>
          <w:rFonts w:ascii="Calibri" w:hAnsi="Calibri"/>
          <w:i w:val="0"/>
          <w:sz w:val="24"/>
          <w:szCs w:val="24"/>
        </w:rPr>
        <w:t xml:space="preserve">форме, </w:t>
      </w:r>
      <w:r>
        <w:rPr>
          <w:rFonts w:ascii="Calibri" w:hAnsi="Calibri"/>
          <w:i w:val="0"/>
          <w:sz w:val="24"/>
          <w:szCs w:val="24"/>
        </w:rPr>
        <w:t xml:space="preserve"> </w:t>
      </w:r>
      <w:r w:rsidRPr="00A67D5D">
        <w:rPr>
          <w:rFonts w:ascii="Sylfaen" w:hAnsi="Sylfaen"/>
          <w:i w:val="0"/>
          <w:sz w:val="24"/>
          <w:szCs w:val="24"/>
          <w:lang w:val="hy-AM"/>
        </w:rPr>
        <w:t>1</w:t>
      </w:r>
      <w:r w:rsidRPr="00A67D5D">
        <w:rPr>
          <w:rFonts w:ascii="Sylfaen" w:hAnsi="Sylfaen"/>
          <w:i w:val="0"/>
          <w:sz w:val="24"/>
          <w:szCs w:val="24"/>
        </w:rPr>
        <w:t>6</w:t>
      </w:r>
      <w:r w:rsidRPr="00A67D5D">
        <w:rPr>
          <w:rFonts w:ascii="Sylfaen" w:hAnsi="Sylfaen"/>
          <w:i w:val="0"/>
          <w:sz w:val="24"/>
          <w:szCs w:val="24"/>
          <w:lang w:val="hy-AM"/>
        </w:rPr>
        <w:t>.</w:t>
      </w:r>
      <w:r w:rsidRPr="00A67D5D">
        <w:rPr>
          <w:rFonts w:ascii="Sylfaen" w:hAnsi="Sylfaen"/>
          <w:i w:val="0"/>
          <w:sz w:val="24"/>
          <w:szCs w:val="24"/>
        </w:rPr>
        <w:t>00</w:t>
      </w:r>
      <w:proofErr w:type="gramEnd"/>
      <w:r w:rsidRPr="00A67D5D">
        <w:rPr>
          <w:rFonts w:ascii="Calibri" w:hAnsi="Calibri"/>
          <w:i w:val="0"/>
          <w:sz w:val="24"/>
          <w:szCs w:val="24"/>
        </w:rPr>
        <w:t xml:space="preserve"> часов  7-го  </w:t>
      </w:r>
      <w:r w:rsidRPr="00A67D5D">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4521DC" w:rsidRPr="00A67D5D" w:rsidRDefault="004521DC" w:rsidP="004521DC">
      <w:pPr>
        <w:pStyle w:val="a3"/>
        <w:widowControl w:val="0"/>
        <w:spacing w:after="160" w:line="240" w:lineRule="auto"/>
        <w:ind w:firstLine="567"/>
        <w:rPr>
          <w:rFonts w:ascii="GHEA Grapalat" w:hAnsi="GHEA Grapalat"/>
          <w:i w:val="0"/>
          <w:sz w:val="24"/>
          <w:szCs w:val="24"/>
        </w:rPr>
      </w:pPr>
      <w:r w:rsidRPr="00A67D5D">
        <w:rPr>
          <w:rFonts w:ascii="GHEA Grapalat" w:hAnsi="GHEA Grapalat"/>
          <w:i w:val="0"/>
          <w:sz w:val="24"/>
          <w:szCs w:val="24"/>
        </w:rPr>
        <w:t xml:space="preserve">Вскрытие заявок будет проводиться по </w:t>
      </w:r>
      <w:proofErr w:type="gramStart"/>
      <w:r w:rsidRPr="00A67D5D">
        <w:rPr>
          <w:rFonts w:ascii="GHEA Grapalat" w:hAnsi="GHEA Grapalat"/>
          <w:i w:val="0"/>
          <w:sz w:val="24"/>
          <w:szCs w:val="24"/>
        </w:rPr>
        <w:t xml:space="preserve">адресу  </w:t>
      </w:r>
      <w:r w:rsidRPr="00A67D5D">
        <w:rPr>
          <w:rFonts w:ascii="Sylfaen" w:hAnsi="Sylfaen"/>
          <w:i w:val="0"/>
        </w:rPr>
        <w:t>К.</w:t>
      </w:r>
      <w:proofErr w:type="gramEnd"/>
      <w:r w:rsidRPr="00A67D5D">
        <w:rPr>
          <w:rFonts w:ascii="Sylfaen" w:hAnsi="Sylfaen"/>
          <w:i w:val="0"/>
        </w:rPr>
        <w:t xml:space="preserve">   Веди Пушкины </w:t>
      </w:r>
      <w:proofErr w:type="gramStart"/>
      <w:r w:rsidRPr="00A67D5D">
        <w:rPr>
          <w:rFonts w:ascii="Sylfaen" w:hAnsi="Sylfaen"/>
          <w:i w:val="0"/>
        </w:rPr>
        <w:t>7</w:t>
      </w:r>
      <w:r w:rsidRPr="00A67D5D">
        <w:rPr>
          <w:rFonts w:ascii="GHEA Grapalat" w:hAnsi="GHEA Grapalat"/>
          <w:i w:val="0"/>
          <w:sz w:val="24"/>
          <w:szCs w:val="24"/>
        </w:rPr>
        <w:t xml:space="preserve">,  </w:t>
      </w:r>
      <w:r w:rsidRPr="00A67D5D">
        <w:rPr>
          <w:rFonts w:ascii="Sylfaen" w:hAnsi="Sylfaen"/>
          <w:i w:val="0"/>
          <w:sz w:val="24"/>
          <w:szCs w:val="24"/>
        </w:rPr>
        <w:t>16.00</w:t>
      </w:r>
      <w:proofErr w:type="gramEnd"/>
      <w:r w:rsidRPr="00A67D5D">
        <w:rPr>
          <w:rFonts w:ascii="Sylfaen" w:hAnsi="Sylfaen"/>
          <w:i w:val="0"/>
          <w:sz w:val="24"/>
          <w:szCs w:val="24"/>
        </w:rPr>
        <w:t xml:space="preserve"> в</w:t>
      </w:r>
      <w:r w:rsidRPr="00A67D5D">
        <w:rPr>
          <w:rFonts w:ascii="Sylfaen" w:hAnsi="Sylfaen"/>
          <w:i w:val="0"/>
          <w:sz w:val="24"/>
          <w:szCs w:val="24"/>
          <w:lang w:val="hy-AM"/>
        </w:rPr>
        <w:t xml:space="preserve"> </w:t>
      </w:r>
      <w:r w:rsidRPr="00A67D5D">
        <w:rPr>
          <w:rFonts w:ascii="Sylfaen" w:hAnsi="Sylfaen"/>
          <w:i w:val="0"/>
          <w:sz w:val="24"/>
          <w:szCs w:val="24"/>
        </w:rPr>
        <w:t xml:space="preserve"> «18»  </w:t>
      </w:r>
      <w:r w:rsidRPr="00A67D5D">
        <w:rPr>
          <w:rFonts w:ascii="GHEA Grapalat" w:hAnsi="GHEA Grapalat"/>
          <w:sz w:val="24"/>
          <w:szCs w:val="24"/>
        </w:rPr>
        <w:t>12.2025</w:t>
      </w:r>
      <w:r w:rsidRPr="00A67D5D">
        <w:rPr>
          <w:rFonts w:ascii="Sylfaen" w:hAnsi="Sylfaen"/>
          <w:sz w:val="24"/>
          <w:szCs w:val="24"/>
          <w:lang w:val="hy-AM"/>
        </w:rPr>
        <w:t>года</w:t>
      </w:r>
      <w:r w:rsidRPr="00A67D5D">
        <w:rPr>
          <w:rFonts w:ascii="Sylfaen" w:hAnsi="Sylfaen"/>
          <w:sz w:val="24"/>
          <w:szCs w:val="24"/>
        </w:rPr>
        <w:t xml:space="preserve"> </w:t>
      </w:r>
      <w:r w:rsidRPr="00A67D5D">
        <w:rPr>
          <w:rFonts w:ascii="GHEA Grapalat" w:hAnsi="GHEA Grapalat"/>
          <w:i w:val="0"/>
          <w:sz w:val="24"/>
          <w:szCs w:val="24"/>
        </w:rPr>
        <w:t>.</w:t>
      </w:r>
    </w:p>
    <w:p w:rsidR="004521DC" w:rsidRPr="001B32D9" w:rsidRDefault="004521DC" w:rsidP="004521DC">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521DC" w:rsidRPr="003A1EBB" w:rsidRDefault="004521DC" w:rsidP="004521DC">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4521DC" w:rsidRPr="009E3704" w:rsidRDefault="004521DC" w:rsidP="004521DC">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4521DC" w:rsidRPr="00501D4F" w:rsidRDefault="004521DC" w:rsidP="004521DC">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4521DC" w:rsidRPr="00501D4F" w:rsidRDefault="004521DC" w:rsidP="004521DC">
      <w:pPr>
        <w:widowControl w:val="0"/>
        <w:spacing w:after="160"/>
        <w:ind w:firstLine="567"/>
        <w:jc w:val="both"/>
        <w:rPr>
          <w:rFonts w:ascii="Calibri" w:hAnsi="Calibri"/>
          <w:sz w:val="22"/>
          <w:szCs w:val="22"/>
        </w:rPr>
      </w:pPr>
      <w:r w:rsidRPr="00501D4F">
        <w:rPr>
          <w:rFonts w:ascii="GHEA Grapalat" w:hAnsi="GHEA Grapalat"/>
          <w:sz w:val="22"/>
          <w:szCs w:val="22"/>
        </w:rPr>
        <w:t>Заказчик</w:t>
      </w:r>
      <w:proofErr w:type="gramStart"/>
      <w:r w:rsidRPr="00501D4F">
        <w:rPr>
          <w:rFonts w:ascii="GHEA Grapalat" w:hAnsi="GHEA Grapalat"/>
          <w:sz w:val="22"/>
          <w:szCs w:val="22"/>
        </w:rPr>
        <w:t xml:space="preserve"> </w:t>
      </w:r>
      <w:r w:rsidRPr="00501D4F">
        <w:rPr>
          <w:rFonts w:ascii="Sylfaen" w:hAnsi="Sylfaen"/>
          <w:sz w:val="22"/>
          <w:szCs w:val="22"/>
          <w:lang w:val="hy-AM"/>
        </w:rPr>
        <w:t xml:space="preserve">  </w:t>
      </w:r>
      <w:r w:rsidRPr="003F594E">
        <w:rPr>
          <w:rFonts w:ascii="Sylfaen" w:hAnsi="Sylfaen"/>
        </w:rPr>
        <w:t>«</w:t>
      </w:r>
      <w:proofErr w:type="gramEnd"/>
      <w:r w:rsidRPr="001F1A3A">
        <w:rPr>
          <w:rFonts w:ascii="Sylfaen" w:hAnsi="Sylfaen"/>
          <w:i/>
        </w:rPr>
        <w:t xml:space="preserve">Веду № 1 </w:t>
      </w:r>
      <w:r w:rsidRPr="004550D7">
        <w:rPr>
          <w:rFonts w:ascii="Sylfaen" w:hAnsi="Sylfaen"/>
        </w:rPr>
        <w:t xml:space="preserve"> детский сад» </w:t>
      </w:r>
      <w:r w:rsidRPr="004550D7">
        <w:rPr>
          <w:rFonts w:ascii="Sylfaen" w:hAnsi="Sylfaen"/>
          <w:lang w:val="en-US"/>
        </w:rPr>
        <w:t>HOAK</w:t>
      </w:r>
    </w:p>
    <w:p w:rsidR="00915A97" w:rsidRPr="00D5443D" w:rsidRDefault="00E97182" w:rsidP="00E97182">
      <w:pPr>
        <w:pStyle w:val="a3"/>
        <w:widowControl w:val="0"/>
        <w:spacing w:after="160" w:line="240" w:lineRule="auto"/>
        <w:ind w:left="3969" w:firstLine="0"/>
        <w:rPr>
          <w:rFonts w:ascii="GHEA Grapalat" w:hAnsi="GHEA Grapalat"/>
          <w:i w:val="0"/>
          <w:sz w:val="16"/>
          <w:szCs w:val="16"/>
        </w:rPr>
      </w:pPr>
      <w:r w:rsidRPr="00501D4F">
        <w:rPr>
          <w:rFonts w:ascii="GHEA Grapalat" w:hAnsi="GHEA Grapalat" w:cs="Sylfaen"/>
          <w:b/>
          <w:sz w:val="22"/>
          <w:szCs w:val="22"/>
        </w:rPr>
        <w:br w:type="page"/>
      </w:r>
      <w:r w:rsidR="00915A97">
        <w:rPr>
          <w:rFonts w:ascii="GHEA Grapalat" w:hAnsi="GHEA Grapalat" w:cs="Sylfaen"/>
          <w:b/>
        </w:rPr>
        <w:lastRenderedPageBreak/>
        <w:br w:type="page"/>
      </w:r>
    </w:p>
    <w:p w:rsidR="00E97182" w:rsidRPr="009044F1" w:rsidRDefault="00E97182" w:rsidP="00E97182">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E97182" w:rsidRPr="009E3704" w:rsidRDefault="00E97182" w:rsidP="00E97182">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4521DC">
        <w:rPr>
          <w:rFonts w:ascii="GHEA Grapalat" w:hAnsi="GHEA Grapalat"/>
          <w:i/>
        </w:rPr>
        <w:t>V1M-GHAPDZB-26/01</w:t>
      </w:r>
      <w:r w:rsidR="004521DC" w:rsidRPr="00D5726C">
        <w:rPr>
          <w:rFonts w:ascii="GHEA Grapalat" w:hAnsi="GHEA Grapalat"/>
        </w:rPr>
        <w:t xml:space="preserve">  </w:t>
      </w:r>
      <w:r w:rsidR="004521DC" w:rsidRPr="004521DC">
        <w:rPr>
          <w:rFonts w:ascii="GHEA Grapalat" w:hAnsi="GHEA Grapalat"/>
          <w:i/>
        </w:rPr>
        <w:t xml:space="preserve"> </w:t>
      </w:r>
      <w:r w:rsidRPr="009E3704">
        <w:rPr>
          <w:rFonts w:ascii="GHEA Grapalat" w:hAnsi="GHEA Grapalat"/>
          <w:i/>
        </w:rPr>
        <w:br/>
        <w:t xml:space="preserve">№ 1 </w:t>
      </w:r>
      <w:r w:rsidRPr="00DC2791">
        <w:rPr>
          <w:rFonts w:ascii="GHEA Grapalat" w:hAnsi="GHEA Grapalat"/>
          <w:i/>
        </w:rPr>
        <w:t xml:space="preserve">от </w:t>
      </w:r>
      <w:r w:rsidR="00D74C98" w:rsidRPr="00D74C98">
        <w:rPr>
          <w:rFonts w:ascii="GHEA Grapalat" w:hAnsi="GHEA Grapalat"/>
          <w:i/>
        </w:rPr>
        <w:t>1</w:t>
      </w:r>
      <w:r w:rsidR="004521DC" w:rsidRPr="004521DC">
        <w:rPr>
          <w:rFonts w:ascii="GHEA Grapalat" w:hAnsi="GHEA Grapalat"/>
          <w:i/>
        </w:rPr>
        <w:t>1</w:t>
      </w:r>
      <w:r w:rsidRPr="00DC2791">
        <w:rPr>
          <w:rFonts w:ascii="GHEA Grapalat" w:hAnsi="GHEA Grapalat"/>
        </w:rPr>
        <w:t>.</w:t>
      </w:r>
      <w:r>
        <w:rPr>
          <w:rFonts w:ascii="GHEA Grapalat" w:hAnsi="GHEA Grapalat"/>
          <w:lang w:val="hy-AM"/>
        </w:rPr>
        <w:t>1</w:t>
      </w:r>
      <w:r w:rsidR="00F77044" w:rsidRPr="00F77044">
        <w:rPr>
          <w:rFonts w:ascii="GHEA Grapalat" w:hAnsi="GHEA Grapalat"/>
        </w:rPr>
        <w:t>2</w:t>
      </w:r>
      <w:r w:rsidRPr="00DC2791">
        <w:rPr>
          <w:rFonts w:ascii="GHEA Grapalat" w:hAnsi="GHEA Grapalat"/>
        </w:rPr>
        <w:t>.</w:t>
      </w:r>
      <w:r>
        <w:rPr>
          <w:rFonts w:ascii="GHEA Grapalat" w:hAnsi="GHEA Grapalat"/>
          <w:i/>
        </w:rPr>
        <w:t>202</w:t>
      </w:r>
      <w:r w:rsidR="00F77044" w:rsidRPr="00F77044">
        <w:rPr>
          <w:rFonts w:ascii="GHEA Grapalat" w:hAnsi="GHEA Grapalat"/>
          <w:i/>
        </w:rPr>
        <w:t>5</w:t>
      </w:r>
      <w:r w:rsidRPr="00DC2791">
        <w:rPr>
          <w:rFonts w:ascii="GHEA Grapalat" w:hAnsi="GHEA Grapalat"/>
          <w:i/>
        </w:rPr>
        <w:t>г.</w:t>
      </w:r>
    </w:p>
    <w:p w:rsidR="00E97182" w:rsidRPr="009044F1" w:rsidRDefault="00E97182" w:rsidP="00E97182">
      <w:pPr>
        <w:pStyle w:val="aa"/>
        <w:widowControl w:val="0"/>
        <w:spacing w:after="160"/>
        <w:ind w:firstLine="567"/>
        <w:jc w:val="right"/>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4521DC" w:rsidRDefault="004521DC" w:rsidP="00E97182">
      <w:pPr>
        <w:widowControl w:val="0"/>
        <w:spacing w:after="160"/>
        <w:ind w:right="-7" w:firstLine="567"/>
        <w:jc w:val="center"/>
        <w:rPr>
          <w:rFonts w:ascii="GHEA Grapalat" w:hAnsi="GHEA Grapalat"/>
        </w:rPr>
      </w:pPr>
      <w:r w:rsidRPr="004521DC">
        <w:rPr>
          <w:rFonts w:ascii="Sylfaen" w:hAnsi="Sylfaen"/>
        </w:rPr>
        <w:t xml:space="preserve">«Веду № </w:t>
      </w:r>
      <w:proofErr w:type="gramStart"/>
      <w:r w:rsidRPr="004521DC">
        <w:rPr>
          <w:rFonts w:ascii="Sylfaen" w:hAnsi="Sylfaen"/>
        </w:rPr>
        <w:t>1  детский</w:t>
      </w:r>
      <w:proofErr w:type="gramEnd"/>
      <w:r w:rsidRPr="004521DC">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p>
    <w:p w:rsidR="00E97182" w:rsidRPr="00E97182" w:rsidRDefault="00E97182" w:rsidP="00E97182">
      <w:pPr>
        <w:widowControl w:val="0"/>
        <w:spacing w:after="160"/>
        <w:ind w:right="-7" w:firstLine="567"/>
        <w:jc w:val="center"/>
        <w:rPr>
          <w:rFonts w:ascii="GHEA Grapalat" w:hAnsi="GHEA Grapalat" w:cs="Sylfaen"/>
          <w:b/>
        </w:rPr>
      </w:pPr>
      <w:r w:rsidRPr="00E97182">
        <w:rPr>
          <w:rFonts w:ascii="GHEA Grapalat" w:hAnsi="GHEA Grapalat"/>
          <w:b/>
        </w:rPr>
        <w:t>ПРИГЛАШЕНИЕ</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lang w:val="hy-AM" w:eastAsia="en-US" w:bidi="ar-SA"/>
        </w:rPr>
      </w:pPr>
      <w:r w:rsidRPr="00E97182">
        <w:rPr>
          <w:rFonts w:ascii="GHEA Grapalat" w:hAnsi="GHEA Grapalat" w:cs="Courier New"/>
          <w:b/>
          <w:lang w:eastAsia="en-US" w:bidi="ar-SA"/>
        </w:rPr>
        <w:t xml:space="preserve">НА </w:t>
      </w:r>
      <w:proofErr w:type="gramStart"/>
      <w:r w:rsidRPr="00E97182">
        <w:rPr>
          <w:rFonts w:ascii="GHEA Grapalat" w:hAnsi="GHEA Grapalat" w:cs="Courier New"/>
          <w:b/>
          <w:lang w:eastAsia="en-US" w:bidi="ar-SA"/>
        </w:rPr>
        <w:t>ЗАПРОС  КОТИРОВОК</w:t>
      </w:r>
      <w:proofErr w:type="gramEnd"/>
      <w:r w:rsidRPr="00E97182">
        <w:rPr>
          <w:rFonts w:ascii="GHEA Grapalat" w:hAnsi="GHEA Grapalat" w:cs="Courier New"/>
          <w:b/>
          <w:lang w:eastAsia="en-US" w:bidi="ar-SA"/>
        </w:rPr>
        <w:t xml:space="preserve">, ОБЪЯВЛЕННЫЙ С ЦЕЛЬЮ ПРИОБРЕТЕНИЯ «ПРОДУКТОВ»ДЛЯ НУЖД </w:t>
      </w:r>
    </w:p>
    <w:p w:rsidR="00E97182" w:rsidRPr="00E97182" w:rsidRDefault="004521DC" w:rsidP="00E97182">
      <w:pPr>
        <w:rPr>
          <w:rFonts w:ascii="GHEA Grapalat" w:hAnsi="GHEA Grapalat"/>
          <w:b/>
        </w:rPr>
      </w:pPr>
      <w:r w:rsidRPr="00B727DA">
        <w:rPr>
          <w:rFonts w:ascii="Sylfaen" w:hAnsi="Sylfaen"/>
        </w:rPr>
        <w:t xml:space="preserve">                                                      </w:t>
      </w:r>
      <w:r w:rsidRPr="00A67D5D">
        <w:rPr>
          <w:rFonts w:ascii="Sylfaen" w:hAnsi="Sylfaen"/>
        </w:rPr>
        <w:t xml:space="preserve">«Веду № </w:t>
      </w:r>
      <w:proofErr w:type="gramStart"/>
      <w:r w:rsidRPr="00A67D5D">
        <w:rPr>
          <w:rFonts w:ascii="Sylfaen" w:hAnsi="Sylfaen"/>
        </w:rPr>
        <w:t>1  детский</w:t>
      </w:r>
      <w:proofErr w:type="gramEnd"/>
      <w:r w:rsidRPr="00A67D5D">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r w:rsidR="00E97182" w:rsidRPr="00E97182">
        <w:rPr>
          <w:rFonts w:ascii="GHEA Grapalat" w:hAnsi="GHEA Grapalat"/>
          <w:b/>
        </w:rPr>
        <w:br w:type="page"/>
      </w:r>
    </w:p>
    <w:p w:rsidR="00E97182" w:rsidRPr="00E97182" w:rsidRDefault="00E97182" w:rsidP="00E97182">
      <w:pPr>
        <w:widowControl w:val="0"/>
        <w:spacing w:after="160"/>
        <w:ind w:firstLine="567"/>
        <w:jc w:val="both"/>
        <w:rPr>
          <w:rFonts w:ascii="GHEA Grapalat" w:hAnsi="GHEA Grapalat" w:cs="Sylfaen"/>
          <w:b/>
          <w:i/>
        </w:rPr>
      </w:pPr>
      <w:r w:rsidRPr="00E97182">
        <w:rPr>
          <w:rFonts w:ascii="GHEA Grapalat" w:hAnsi="GHEA Grapalat"/>
          <w:b/>
          <w:i/>
        </w:rPr>
        <w:lastRenderedPageBreak/>
        <w:t>Уважаемый участник, прежде чем составить и подать заявку просим Вас</w:t>
      </w:r>
      <w:r w:rsidRPr="00E97182">
        <w:rPr>
          <w:rFonts w:ascii="Calibri" w:hAnsi="Calibri" w:cs="Calibri"/>
          <w:b/>
          <w:i/>
          <w:lang w:val="en-US"/>
        </w:rPr>
        <w:t> </w:t>
      </w:r>
      <w:r w:rsidRPr="00E97182">
        <w:rPr>
          <w:rFonts w:ascii="GHEA Grapalat" w:hAnsi="GHEA Grapalat"/>
          <w:b/>
          <w:i/>
        </w:rPr>
        <w:t xml:space="preserve">подробно изучить настоящее Приглашение, поскольку не соответствующие Приглашению заявки подлежат отклонению. </w:t>
      </w:r>
    </w:p>
    <w:p w:rsidR="00E97182" w:rsidRPr="00E97182" w:rsidRDefault="00E97182" w:rsidP="00E97182">
      <w:pPr>
        <w:widowControl w:val="0"/>
        <w:spacing w:after="160"/>
        <w:ind w:firstLine="567"/>
        <w:jc w:val="both"/>
        <w:rPr>
          <w:rFonts w:ascii="GHEA Grapalat" w:hAnsi="GHEA Grapalat"/>
          <w:b/>
          <w:i/>
        </w:rPr>
      </w:pPr>
    </w:p>
    <w:p w:rsidR="00E97182" w:rsidRPr="00E97182" w:rsidRDefault="00E97182" w:rsidP="00E97182">
      <w:pPr>
        <w:widowControl w:val="0"/>
        <w:spacing w:after="160"/>
        <w:ind w:firstLine="567"/>
        <w:jc w:val="center"/>
        <w:rPr>
          <w:rFonts w:ascii="GHEA Grapalat" w:hAnsi="GHEA Grapalat" w:cs="Sylfaen"/>
          <w:b/>
        </w:rPr>
      </w:pPr>
      <w:r w:rsidRPr="00E97182">
        <w:rPr>
          <w:rFonts w:ascii="GHEA Grapalat" w:hAnsi="GHEA Grapalat"/>
          <w:b/>
        </w:rPr>
        <w:br w:type="page"/>
      </w: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r w:rsidRPr="00E97182">
        <w:rPr>
          <w:rFonts w:ascii="GHEA Grapalat" w:hAnsi="GHEA Grapalat"/>
          <w:b/>
        </w:rPr>
        <w:t>СОДЕРЖАНИЕ</w:t>
      </w:r>
    </w:p>
    <w:p w:rsidR="00E97182" w:rsidRPr="00E97182" w:rsidRDefault="00E97182" w:rsidP="00E97182">
      <w:pPr>
        <w:widowControl w:val="0"/>
        <w:spacing w:after="160"/>
        <w:ind w:firstLine="567"/>
        <w:jc w:val="center"/>
        <w:rPr>
          <w:rFonts w:ascii="GHEA Grapalat" w:hAnsi="GHEA Grapalat"/>
          <w:b/>
        </w:rPr>
      </w:pPr>
    </w:p>
    <w:p w:rsidR="004521DC" w:rsidRDefault="004521DC" w:rsidP="00E97182">
      <w:pPr>
        <w:widowControl w:val="0"/>
        <w:spacing w:after="160"/>
        <w:jc w:val="center"/>
        <w:rPr>
          <w:rFonts w:ascii="GHEA Grapalat" w:hAnsi="GHEA Grapalat"/>
        </w:rPr>
      </w:pPr>
      <w:r w:rsidRPr="004521DC">
        <w:rPr>
          <w:rFonts w:ascii="Sylfaen" w:hAnsi="Sylfaen"/>
        </w:rPr>
        <w:t xml:space="preserve">«Веду № </w:t>
      </w:r>
      <w:proofErr w:type="gramStart"/>
      <w:r w:rsidRPr="004521DC">
        <w:rPr>
          <w:rFonts w:ascii="Sylfaen" w:hAnsi="Sylfaen"/>
        </w:rPr>
        <w:t>1  детский</w:t>
      </w:r>
      <w:proofErr w:type="gramEnd"/>
      <w:r w:rsidRPr="004521DC">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p>
    <w:p w:rsidR="00E97182" w:rsidRPr="00501D4F" w:rsidRDefault="00E97182" w:rsidP="00E97182">
      <w:pPr>
        <w:widowControl w:val="0"/>
        <w:spacing w:after="160"/>
        <w:jc w:val="center"/>
        <w:rPr>
          <w:rFonts w:ascii="GHEA Grapalat" w:hAnsi="GHEA Grapalat"/>
        </w:rPr>
      </w:pPr>
      <w:r w:rsidRPr="00E97182">
        <w:rPr>
          <w:rFonts w:ascii="GHEA Grapalat" w:hAnsi="GHEA Grapalat"/>
          <w:b/>
        </w:rPr>
        <w:t xml:space="preserve">ПРИГЛАШЕНИЯ НА ОТКРЫТЫЙ КОНКУРС, </w:t>
      </w:r>
      <w:r w:rsidRPr="00E97182">
        <w:rPr>
          <w:rFonts w:ascii="GHEA Grapalat" w:hAnsi="GHEA Grapalat"/>
          <w:b/>
        </w:rPr>
        <w:br/>
      </w:r>
      <w:r w:rsidRPr="00501D4F">
        <w:rPr>
          <w:rFonts w:ascii="GHEA Grapalat" w:hAnsi="GHEA Grapalat"/>
          <w:b/>
        </w:rPr>
        <w:t>ОБЪЯВЛЕННЫЙ С ЦЕЛЬЮ ПРИОБРЕТЕНИЯ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521DC">
        <w:rPr>
          <w:rFonts w:ascii="GHEA Grapalat" w:hAnsi="GHEA Grapalat"/>
          <w:i/>
        </w:rPr>
        <w:t>V1M-GHAPDZB-26/</w:t>
      </w:r>
      <w:proofErr w:type="gramStart"/>
      <w:r w:rsidR="004521DC">
        <w:rPr>
          <w:rFonts w:ascii="GHEA Grapalat" w:hAnsi="GHEA Grapalat"/>
          <w:i/>
        </w:rPr>
        <w:t>01</w:t>
      </w:r>
      <w:r w:rsidR="00D5726C" w:rsidRPr="00D5726C">
        <w:rPr>
          <w:rFonts w:ascii="GHEA Grapalat" w:hAnsi="GHEA Grapalat"/>
          <w:i/>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00E97182" w:rsidRPr="00E97182">
        <w:rPr>
          <w:rFonts w:ascii="GHEA Grapalat" w:hAnsi="GHEA Grapalat"/>
        </w:rPr>
        <w:lastRenderedPageBreak/>
        <w:t xml:space="preserve">                                                                                 </w:t>
      </w: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82" w:rsidRPr="00A67D5D" w:rsidRDefault="007223C7" w:rsidP="004521DC">
      <w:pPr>
        <w:pStyle w:val="HTML"/>
        <w:shd w:val="clear" w:color="auto" w:fill="FFFFFF"/>
        <w:spacing w:line="360" w:lineRule="atLeast"/>
        <w:jc w:val="center"/>
        <w:rPr>
          <w:rFonts w:ascii="GHEA Grapalat" w:hAnsi="GHEA Grapalat"/>
          <w:i/>
          <w:sz w:val="24"/>
          <w:szCs w:val="24"/>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97182" w:rsidRPr="009044F1">
        <w:rPr>
          <w:rFonts w:ascii="GHEA Grapalat" w:hAnsi="GHEA Grapalat"/>
          <w:sz w:val="24"/>
          <w:szCs w:val="24"/>
        </w:rPr>
        <w:t xml:space="preserve">Предметом закупки является приобретение </w:t>
      </w:r>
      <w:r w:rsidR="004521DC" w:rsidRPr="004521DC">
        <w:rPr>
          <w:rFonts w:ascii="Sylfaen" w:hAnsi="Sylfaen"/>
        </w:rPr>
        <w:t xml:space="preserve">«Веду № </w:t>
      </w:r>
      <w:proofErr w:type="gramStart"/>
      <w:r w:rsidR="004521DC" w:rsidRPr="004521DC">
        <w:rPr>
          <w:rFonts w:ascii="Sylfaen" w:hAnsi="Sylfaen"/>
        </w:rPr>
        <w:t>1  детский</w:t>
      </w:r>
      <w:proofErr w:type="gramEnd"/>
      <w:r w:rsidR="004521DC" w:rsidRPr="004521DC">
        <w:rPr>
          <w:rFonts w:ascii="Sylfaen" w:hAnsi="Sylfaen"/>
        </w:rPr>
        <w:t xml:space="preserve"> сад» </w:t>
      </w:r>
      <w:r w:rsidR="004521DC" w:rsidRPr="004550D7">
        <w:rPr>
          <w:rFonts w:ascii="Sylfaen" w:hAnsi="Sylfaen"/>
          <w:lang w:val="en-US"/>
        </w:rPr>
        <w:t>HOAK</w:t>
      </w:r>
      <w:r w:rsidR="004521DC" w:rsidRPr="0015555B">
        <w:rPr>
          <w:rFonts w:ascii="GHEA Grapalat" w:hAnsi="GHEA Grapalat"/>
        </w:rPr>
        <w:t xml:space="preserve"> </w:t>
      </w:r>
      <w:r w:rsidR="004521DC">
        <w:rPr>
          <w:rFonts w:ascii="GHEA Grapalat" w:hAnsi="GHEA Grapalat"/>
        </w:rPr>
        <w:t xml:space="preserve"> </w:t>
      </w:r>
      <w:r w:rsidR="00E97182" w:rsidRPr="009044F1">
        <w:rPr>
          <w:rFonts w:ascii="GHEA Grapalat" w:hAnsi="GHEA Grapalat"/>
          <w:sz w:val="24"/>
          <w:szCs w:val="24"/>
        </w:rPr>
        <w:t>(далее — также товар) для нужд "</w:t>
      </w:r>
      <w:r w:rsidR="00E97182" w:rsidRPr="009E3704">
        <w:rPr>
          <w:rFonts w:ascii="Arial Unicode" w:hAnsi="Arial Unicode"/>
          <w:sz w:val="24"/>
          <w:szCs w:val="24"/>
        </w:rPr>
        <w:t xml:space="preserve"> </w:t>
      </w:r>
      <w:r w:rsidR="00E97182">
        <w:rPr>
          <w:rFonts w:ascii="Arial Unicode" w:hAnsi="Arial Unicode"/>
          <w:sz w:val="24"/>
          <w:szCs w:val="24"/>
        </w:rPr>
        <w:t>продуктов</w:t>
      </w:r>
      <w:r w:rsidR="00E97182" w:rsidRPr="009044F1">
        <w:rPr>
          <w:rFonts w:ascii="GHEA Grapalat" w:hAnsi="GHEA Grapalat"/>
          <w:sz w:val="24"/>
          <w:szCs w:val="24"/>
        </w:rPr>
        <w:t xml:space="preserve"> ", которые сгруппированы в </w:t>
      </w:r>
      <w:r w:rsidR="00E97182" w:rsidRPr="00A67D5D">
        <w:rPr>
          <w:rFonts w:ascii="GHEA Grapalat" w:hAnsi="GHEA Grapalat"/>
          <w:sz w:val="24"/>
          <w:szCs w:val="24"/>
        </w:rPr>
        <w:t xml:space="preserve">лоты </w:t>
      </w:r>
      <w:r w:rsidR="00D74C98" w:rsidRPr="00A67D5D">
        <w:rPr>
          <w:rFonts w:ascii="GHEA Grapalat" w:hAnsi="GHEA Grapalat"/>
          <w:sz w:val="24"/>
          <w:szCs w:val="24"/>
        </w:rPr>
        <w:t>28</w:t>
      </w:r>
      <w:r w:rsidR="00E97182" w:rsidRPr="00A67D5D">
        <w:rPr>
          <w:rFonts w:ascii="GHEA Grapalat" w:hAnsi="GHEA Grapalat"/>
          <w:sz w:val="24"/>
          <w:szCs w:val="24"/>
        </w:rPr>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E03BC4" w:rsidRPr="00D7710F" w:rsidTr="005A06CB">
        <w:trPr>
          <w:trHeight w:val="480"/>
        </w:trPr>
        <w:tc>
          <w:tcPr>
            <w:tcW w:w="4282" w:type="dxa"/>
            <w:gridSpan w:val="2"/>
            <w:vAlign w:val="center"/>
          </w:tcPr>
          <w:p w:rsidR="00E03BC4" w:rsidRPr="00D7710F" w:rsidRDefault="00E03BC4" w:rsidP="005A06CB">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Размеры</w:t>
            </w:r>
          </w:p>
        </w:tc>
        <w:tc>
          <w:tcPr>
            <w:tcW w:w="5528" w:type="dxa"/>
            <w:vMerge w:val="restart"/>
            <w:vAlign w:val="center"/>
          </w:tcPr>
          <w:p w:rsidR="00E03BC4" w:rsidRPr="00D7710F" w:rsidRDefault="00E03BC4" w:rsidP="005A06CB">
            <w:pPr>
              <w:pStyle w:val="23"/>
              <w:spacing w:line="240" w:lineRule="auto"/>
              <w:ind w:firstLine="0"/>
              <w:jc w:val="center"/>
              <w:rPr>
                <w:rFonts w:ascii="GHEA Grapalat" w:hAnsi="GHEA Grapalat"/>
                <w:b/>
                <w:bCs/>
                <w:i/>
                <w:iCs/>
              </w:rPr>
            </w:pPr>
            <w:r w:rsidRPr="00D7710F">
              <w:rPr>
                <w:rFonts w:ascii="GHEA Grapalat" w:hAnsi="GHEA Grapalat"/>
                <w:b/>
                <w:bCs/>
                <w:i/>
                <w:iCs/>
              </w:rPr>
              <w:t>Название измерения</w:t>
            </w:r>
          </w:p>
        </w:tc>
      </w:tr>
      <w:tr w:rsidR="00E03BC4" w:rsidRPr="00D7710F" w:rsidTr="005A06CB">
        <w:trPr>
          <w:trHeight w:val="292"/>
        </w:trPr>
        <w:tc>
          <w:tcPr>
            <w:tcW w:w="1701" w:type="dxa"/>
            <w:vAlign w:val="center"/>
          </w:tcPr>
          <w:p w:rsidR="00E03BC4" w:rsidRPr="00D7710F" w:rsidRDefault="00E03BC4" w:rsidP="005A06CB">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числа</w:t>
            </w:r>
          </w:p>
        </w:tc>
        <w:tc>
          <w:tcPr>
            <w:tcW w:w="2581" w:type="dxa"/>
            <w:tcBorders>
              <w:bottom w:val="single" w:sz="4" w:space="0" w:color="auto"/>
            </w:tcBorders>
            <w:vAlign w:val="center"/>
          </w:tcPr>
          <w:p w:rsidR="00E03BC4" w:rsidRPr="00D7710F" w:rsidRDefault="00E03BC4" w:rsidP="005A06CB">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цена покупки</w:t>
            </w:r>
          </w:p>
        </w:tc>
        <w:tc>
          <w:tcPr>
            <w:tcW w:w="5528" w:type="dxa"/>
            <w:vMerge/>
            <w:vAlign w:val="center"/>
          </w:tcPr>
          <w:p w:rsidR="00E03BC4" w:rsidRPr="00D7710F" w:rsidRDefault="00E03BC4" w:rsidP="005A06CB">
            <w:pPr>
              <w:pStyle w:val="23"/>
              <w:spacing w:line="240" w:lineRule="auto"/>
              <w:ind w:firstLine="0"/>
              <w:jc w:val="center"/>
              <w:rPr>
                <w:rFonts w:ascii="GHEA Grapalat" w:hAnsi="GHEA Grapalat"/>
                <w:b/>
                <w:bCs/>
                <w:i/>
                <w:iCs/>
              </w:rPr>
            </w:pP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625000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olor w:val="FF0000"/>
                <w:sz w:val="22"/>
                <w:szCs w:val="22"/>
                <w:u w:val="single"/>
                <w:vertAlign w:val="subscript"/>
              </w:rPr>
            </w:pPr>
            <w:r w:rsidRPr="009A0572">
              <w:rPr>
                <w:rFonts w:ascii="Sylfaen" w:hAnsi="Sylfaen" w:cs="Sylfaen"/>
                <w:color w:val="000000"/>
                <w:sz w:val="22"/>
                <w:szCs w:val="22"/>
              </w:rPr>
              <w:t>Масло</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1505000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olor w:val="FF0000"/>
                <w:sz w:val="22"/>
                <w:szCs w:val="22"/>
              </w:rPr>
            </w:pPr>
            <w:r w:rsidRPr="009A0572">
              <w:rPr>
                <w:rFonts w:ascii="Sylfaen" w:hAnsi="Sylfaen" w:cs="Sylfaen"/>
                <w:color w:val="000000"/>
                <w:sz w:val="22"/>
                <w:szCs w:val="22"/>
              </w:rPr>
              <w:t>Говядина</w:t>
            </w:r>
            <w:r w:rsidRPr="009A0572">
              <w:rPr>
                <w:rFonts w:ascii="Arial Armenian" w:hAnsi="Arial Armenian"/>
                <w:color w:val="000000"/>
                <w:sz w:val="22"/>
                <w:szCs w:val="22"/>
              </w:rPr>
              <w:t xml:space="preserve"> </w:t>
            </w:r>
            <w:r w:rsidRPr="009A0572">
              <w:rPr>
                <w:rFonts w:ascii="Sylfaen" w:hAnsi="Sylfaen" w:cs="Sylfaen"/>
                <w:color w:val="000000"/>
                <w:sz w:val="22"/>
                <w:szCs w:val="22"/>
              </w:rPr>
              <w:t>мясо</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2520000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sz w:val="22"/>
                <w:szCs w:val="22"/>
              </w:rPr>
            </w:pPr>
            <w:r w:rsidRPr="009A0572">
              <w:rPr>
                <w:rFonts w:ascii="Sylfaen" w:hAnsi="Sylfaen" w:cs="Sylfaen"/>
                <w:color w:val="000000"/>
                <w:sz w:val="22"/>
                <w:szCs w:val="22"/>
              </w:rPr>
              <w:t>Курица</w:t>
            </w:r>
            <w:r w:rsidRPr="009A0572">
              <w:rPr>
                <w:rFonts w:ascii="Arial Armenian" w:hAnsi="Arial Armenian"/>
                <w:color w:val="000000"/>
                <w:sz w:val="22"/>
                <w:szCs w:val="22"/>
              </w:rPr>
              <w:t xml:space="preserve"> </w:t>
            </w:r>
            <w:r w:rsidRPr="009A0572">
              <w:rPr>
                <w:rFonts w:ascii="Sylfaen" w:hAnsi="Sylfaen" w:cs="Sylfaen"/>
                <w:color w:val="000000"/>
                <w:sz w:val="22"/>
                <w:szCs w:val="22"/>
              </w:rPr>
              <w:t>грудное мясо</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400000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sz w:val="22"/>
                <w:szCs w:val="22"/>
              </w:rPr>
            </w:pPr>
            <w:r w:rsidRPr="009A0572">
              <w:rPr>
                <w:rFonts w:ascii="Sylfaen" w:hAnsi="Sylfaen" w:cs="Sylfaen"/>
                <w:color w:val="000000"/>
                <w:sz w:val="22"/>
                <w:szCs w:val="22"/>
              </w:rPr>
              <w:t>Сыр</w:t>
            </w:r>
            <w:r w:rsidRPr="009A0572">
              <w:rPr>
                <w:rFonts w:ascii="Arial Armenian" w:hAnsi="Arial Armenian"/>
                <w:color w:val="000000"/>
                <w:sz w:val="22"/>
                <w:szCs w:val="22"/>
              </w:rPr>
              <w:t xml:space="preserve"> </w:t>
            </w:r>
            <w:r w:rsidRPr="009A0572">
              <w:rPr>
                <w:rFonts w:ascii="Sylfaen" w:hAnsi="Sylfaen" w:cs="Sylfaen"/>
                <w:color w:val="000000"/>
                <w:sz w:val="22"/>
                <w:szCs w:val="22"/>
              </w:rPr>
              <w:t>бедный</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1300000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sz w:val="22"/>
                <w:szCs w:val="22"/>
              </w:rPr>
            </w:pPr>
            <w:r w:rsidRPr="009A0572">
              <w:rPr>
                <w:rFonts w:ascii="Sylfaen" w:hAnsi="Sylfaen" w:cs="Sylfaen"/>
                <w:color w:val="000000"/>
                <w:sz w:val="22"/>
                <w:szCs w:val="22"/>
              </w:rPr>
              <w:t>Молоко</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1170000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sz w:val="22"/>
                <w:szCs w:val="22"/>
              </w:rPr>
            </w:pPr>
            <w:r w:rsidRPr="009A0572">
              <w:rPr>
                <w:rFonts w:ascii="Sylfaen" w:hAnsi="Sylfaen" w:cs="Sylfaen"/>
                <w:color w:val="000000"/>
                <w:sz w:val="22"/>
                <w:szCs w:val="22"/>
              </w:rPr>
              <w:t>Йогурт</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100000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sz w:val="22"/>
                <w:szCs w:val="22"/>
              </w:rPr>
            </w:pPr>
            <w:r w:rsidRPr="009A0572">
              <w:rPr>
                <w:rFonts w:ascii="Sylfaen" w:hAnsi="Sylfaen" w:cs="Sylfaen"/>
                <w:color w:val="000000"/>
                <w:sz w:val="22"/>
                <w:szCs w:val="22"/>
              </w:rPr>
              <w:t>Любитель воды</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260000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Творог</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37500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клубника</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37500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Arial Armenian" w:hAnsi="Arial Armenian"/>
                <w:color w:val="000000"/>
                <w:sz w:val="22"/>
                <w:szCs w:val="22"/>
              </w:rPr>
              <w:t xml:space="preserve"> </w:t>
            </w:r>
            <w:r w:rsidRPr="009A0572">
              <w:rPr>
                <w:rFonts w:ascii="Sylfaen" w:hAnsi="Sylfaen" w:cs="Sylfaen"/>
                <w:color w:val="000000"/>
                <w:sz w:val="22"/>
                <w:szCs w:val="22"/>
              </w:rPr>
              <w:t>Малина</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34000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Абрикос</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60000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слива</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60000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Апельсин</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27000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Тыква</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150000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Капуста</w:t>
            </w:r>
            <w:r w:rsidRPr="009A0572">
              <w:rPr>
                <w:rFonts w:ascii="Arial Armenian" w:hAnsi="Arial Armenian"/>
                <w:color w:val="000000"/>
                <w:sz w:val="22"/>
                <w:szCs w:val="22"/>
              </w:rPr>
              <w:t xml:space="preserve"> </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276500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Морковь</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30000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proofErr w:type="gramStart"/>
            <w:r w:rsidRPr="009A0572">
              <w:rPr>
                <w:rFonts w:ascii="Sylfaen" w:hAnsi="Sylfaen" w:cs="Sylfaen"/>
                <w:color w:val="000000"/>
                <w:sz w:val="22"/>
                <w:szCs w:val="22"/>
              </w:rPr>
              <w:t>Лук</w:t>
            </w:r>
            <w:r w:rsidRPr="009A0572">
              <w:rPr>
                <w:rFonts w:ascii="Arial Armenian" w:hAnsi="Arial Armenian"/>
                <w:color w:val="000000"/>
                <w:sz w:val="22"/>
                <w:szCs w:val="22"/>
              </w:rPr>
              <w:t>,</w:t>
            </w:r>
            <w:r w:rsidRPr="009A0572">
              <w:rPr>
                <w:rFonts w:ascii="Sylfaen" w:hAnsi="Sylfaen" w:cs="Sylfaen"/>
                <w:color w:val="000000"/>
                <w:sz w:val="22"/>
                <w:szCs w:val="22"/>
              </w:rPr>
              <w:t>голова</w:t>
            </w:r>
            <w:proofErr w:type="gramEnd"/>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50000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Огурец</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50000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помидор</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50000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Рука</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42000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Цветная капуста</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17500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Тыква</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400000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Яблоко</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210000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Банан</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150000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GHEA Grapalat" w:hAnsi="GHEA Grapalat" w:cs="Sylfaen"/>
                <w:color w:val="000000"/>
                <w:sz w:val="22"/>
                <w:szCs w:val="22"/>
              </w:rPr>
              <w:t>Брокколи</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30000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GHEA Grapalat" w:hAnsi="GHEA Grapalat" w:cs="Sylfaen"/>
                <w:color w:val="000000"/>
                <w:sz w:val="22"/>
                <w:szCs w:val="22"/>
              </w:rPr>
              <w:t>Лимон</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14000</w:t>
            </w:r>
          </w:p>
        </w:tc>
        <w:tc>
          <w:tcPr>
            <w:tcW w:w="5528" w:type="dxa"/>
            <w:tcBorders>
              <w:top w:val="nil"/>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Sylfaen"/>
                <w:color w:val="000000"/>
                <w:sz w:val="22"/>
                <w:szCs w:val="22"/>
              </w:rPr>
            </w:pPr>
            <w:r w:rsidRPr="009A0572">
              <w:rPr>
                <w:rFonts w:ascii="GHEA Grapalat" w:hAnsi="GHEA Grapalat" w:cs="Sylfaen"/>
                <w:color w:val="000000"/>
                <w:sz w:val="22"/>
                <w:szCs w:val="22"/>
              </w:rPr>
              <w:t>Тысяча</w:t>
            </w:r>
          </w:p>
        </w:tc>
      </w:tr>
      <w:tr w:rsidR="00E03BC4" w:rsidRPr="00D7710F" w:rsidTr="005A06CB">
        <w:tc>
          <w:tcPr>
            <w:tcW w:w="1701" w:type="dxa"/>
            <w:vAlign w:val="bottom"/>
          </w:tcPr>
          <w:p w:rsidR="00E03BC4" w:rsidRPr="00D7710F" w:rsidRDefault="00E03BC4" w:rsidP="00E03BC4">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jc w:val="center"/>
              <w:rPr>
                <w:rFonts w:ascii="GHEA Grapalat" w:hAnsi="GHEA Grapalat"/>
                <w:bCs/>
                <w:color w:val="000000"/>
                <w:sz w:val="22"/>
                <w:szCs w:val="22"/>
              </w:rPr>
            </w:pPr>
            <w:r w:rsidRPr="009A0572">
              <w:rPr>
                <w:rFonts w:ascii="Calibri" w:hAnsi="Calibri"/>
                <w:color w:val="000000"/>
                <w:sz w:val="22"/>
                <w:szCs w:val="22"/>
              </w:rPr>
              <w:t>48000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rsidR="00E03BC4" w:rsidRPr="009A0572" w:rsidRDefault="00E03BC4" w:rsidP="005A06CB">
            <w:pPr>
              <w:pStyle w:val="23"/>
              <w:spacing w:line="240" w:lineRule="auto"/>
              <w:ind w:firstLine="0"/>
              <w:rPr>
                <w:rFonts w:ascii="GHEA Grapalat" w:hAnsi="GHEA Grapalat" w:cs="Arial"/>
                <w:bCs/>
                <w:sz w:val="22"/>
                <w:szCs w:val="22"/>
              </w:rPr>
            </w:pPr>
            <w:r w:rsidRPr="009A0572">
              <w:rPr>
                <w:rFonts w:ascii="GHEA Grapalat" w:hAnsi="GHEA Grapalat" w:cs="Arial"/>
                <w:bCs/>
                <w:sz w:val="22"/>
                <w:szCs w:val="22"/>
              </w:rPr>
              <w:t>Мандарин</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A50D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6622A4">
        <w:rPr>
          <w:rFonts w:ascii="GHEA Grapalat" w:hAnsi="GHEA Grapalat"/>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A50D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9044F1">
        <w:rPr>
          <w:rFonts w:ascii="GHEA Grapalat" w:hAnsi="GHEA Grapalat"/>
          <w:sz w:val="24"/>
          <w:szCs w:val="24"/>
        </w:rPr>
        <w:lastRenderedPageBreak/>
        <w:t>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4521DC" w:rsidRDefault="00A80ECD" w:rsidP="004521DC">
      <w:pPr>
        <w:pStyle w:val="23"/>
        <w:widowControl w:val="0"/>
        <w:tabs>
          <w:tab w:val="left" w:pos="1134"/>
        </w:tabs>
        <w:spacing w:after="160" w:line="240" w:lineRule="auto"/>
        <w:ind w:firstLine="567"/>
        <w:rPr>
          <w:rFonts w:ascii="GHEA Grapalat" w:hAnsi="GHEA Grapalat"/>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E97182">
        <w:rPr>
          <w:rFonts w:ascii="GHEA Grapalat" w:hAnsi="GHEA Grapalat"/>
          <w:sz w:val="22"/>
          <w:szCs w:val="22"/>
        </w:rPr>
        <w:t xml:space="preserve">комиссию по адресу </w:t>
      </w:r>
      <w:r w:rsidR="004521DC" w:rsidRPr="009E3704">
        <w:rPr>
          <w:rFonts w:ascii="GHEA Grapalat" w:hAnsi="GHEA Grapalat"/>
          <w:sz w:val="24"/>
          <w:szCs w:val="24"/>
        </w:rPr>
        <w:t xml:space="preserve">Араратской области </w:t>
      </w:r>
      <w:r w:rsidR="004521DC" w:rsidRPr="009E3704">
        <w:rPr>
          <w:rFonts w:ascii="Calibri" w:hAnsi="Calibri"/>
          <w:sz w:val="24"/>
          <w:szCs w:val="24"/>
        </w:rPr>
        <w:t xml:space="preserve">  </w:t>
      </w:r>
      <w:r w:rsidR="004521DC">
        <w:rPr>
          <w:rFonts w:ascii="Sylfaen" w:hAnsi="Sylfaen"/>
        </w:rPr>
        <w:t xml:space="preserve">К.  </w:t>
      </w:r>
      <w:r w:rsidR="004521DC" w:rsidRPr="001F1A3A">
        <w:rPr>
          <w:rFonts w:ascii="Sylfaen" w:hAnsi="Sylfaen"/>
        </w:rPr>
        <w:t xml:space="preserve"> </w:t>
      </w:r>
      <w:r w:rsidR="004521DC" w:rsidRPr="00A67D5D">
        <w:rPr>
          <w:rFonts w:ascii="Sylfaen" w:hAnsi="Sylfaen"/>
        </w:rPr>
        <w:t xml:space="preserve">Веди Пушкины </w:t>
      </w:r>
      <w:proofErr w:type="gramStart"/>
      <w:r w:rsidR="004521DC" w:rsidRPr="00A67D5D">
        <w:rPr>
          <w:rFonts w:ascii="Sylfaen" w:hAnsi="Sylfaen"/>
        </w:rPr>
        <w:t>7</w:t>
      </w:r>
      <w:r w:rsidR="004521DC" w:rsidRPr="00A67D5D">
        <w:rPr>
          <w:rFonts w:ascii="GHEA Grapalat" w:hAnsi="GHEA Grapalat"/>
          <w:sz w:val="22"/>
          <w:szCs w:val="22"/>
        </w:rPr>
        <w:t xml:space="preserve"> </w:t>
      </w:r>
      <w:r w:rsidR="00A67D5D">
        <w:rPr>
          <w:rFonts w:ascii="GHEA Grapalat" w:hAnsi="GHEA Grapalat"/>
          <w:sz w:val="22"/>
          <w:szCs w:val="22"/>
        </w:rPr>
        <w:t>,</w:t>
      </w:r>
      <w:proofErr w:type="gramEnd"/>
      <w:r w:rsidR="00A67D5D">
        <w:rPr>
          <w:rFonts w:ascii="GHEA Grapalat" w:hAnsi="GHEA Grapalat"/>
          <w:sz w:val="22"/>
          <w:szCs w:val="22"/>
        </w:rPr>
        <w:t xml:space="preserve"> В 16;0</w:t>
      </w:r>
      <w:r w:rsidR="00E97182" w:rsidRPr="00A67D5D">
        <w:rPr>
          <w:rFonts w:ascii="GHEA Grapalat" w:hAnsi="GHEA Grapalat"/>
          <w:sz w:val="22"/>
          <w:szCs w:val="22"/>
        </w:rPr>
        <w:t>0 в 1</w:t>
      </w:r>
      <w:r w:rsidR="004521DC" w:rsidRPr="00A67D5D">
        <w:rPr>
          <w:rFonts w:ascii="GHEA Grapalat" w:hAnsi="GHEA Grapalat"/>
          <w:sz w:val="22"/>
          <w:szCs w:val="22"/>
        </w:rPr>
        <w:t>8</w:t>
      </w:r>
      <w:r w:rsidR="00E97182" w:rsidRPr="00A67D5D">
        <w:rPr>
          <w:rFonts w:ascii="GHEA Grapalat" w:hAnsi="GHEA Grapalat"/>
          <w:sz w:val="22"/>
          <w:szCs w:val="22"/>
        </w:rPr>
        <w:t>.12.2025Г</w:t>
      </w:r>
      <w:r w:rsidR="00E97182" w:rsidRPr="00E97182">
        <w:rPr>
          <w:rFonts w:ascii="GHEA Grapalat" w:hAnsi="GHEA Grapalat"/>
          <w:sz w:val="22"/>
          <w:szCs w:val="22"/>
        </w:rPr>
        <w:t xml:space="preserve">.  </w:t>
      </w:r>
      <w:r w:rsidRPr="00E9718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7223C7" w:rsidRPr="00E97182">
        <w:rPr>
          <w:rFonts w:ascii="GHEA Grapalat" w:hAnsi="GHEA Grapalat"/>
          <w:sz w:val="22"/>
          <w:szCs w:val="22"/>
        </w:rPr>
        <w:t>"</w:t>
      </w:r>
      <w:r w:rsidR="007223C7" w:rsidRPr="00E97182">
        <w:rPr>
          <w:rFonts w:ascii="GHEA Grapalat" w:hAnsi="GHEA Grapalat"/>
          <w:i/>
          <w:sz w:val="22"/>
          <w:szCs w:val="22"/>
        </w:rPr>
        <w:t xml:space="preserve"> </w:t>
      </w:r>
      <w:r w:rsidR="007223C7" w:rsidRPr="00E97182">
        <w:rPr>
          <w:rFonts w:ascii="GHEA Grapalat" w:hAnsi="GHEA Grapalat"/>
          <w:i/>
          <w:sz w:val="22"/>
          <w:szCs w:val="22"/>
          <w:lang w:val="en-US"/>
        </w:rPr>
        <w:t>A</w:t>
      </w:r>
      <w:r w:rsidR="007223C7" w:rsidRPr="00E97182">
        <w:rPr>
          <w:rFonts w:ascii="GHEA Grapalat" w:hAnsi="GHEA Grapalat"/>
          <w:i/>
          <w:sz w:val="22"/>
          <w:szCs w:val="22"/>
        </w:rPr>
        <w:t>.</w:t>
      </w:r>
      <w:r w:rsidR="007223C7" w:rsidRPr="00E97182">
        <w:rPr>
          <w:rFonts w:ascii="GHEA Grapalat" w:hAnsi="GHEA Grapalat"/>
          <w:i/>
          <w:sz w:val="22"/>
          <w:szCs w:val="22"/>
          <w:lang w:val="en-US"/>
        </w:rPr>
        <w:t>Akop</w:t>
      </w:r>
      <w:r w:rsidR="007223C7" w:rsidRPr="00E97182">
        <w:rPr>
          <w:rFonts w:ascii="GHEA Grapalat" w:hAnsi="GHEA Grapalat"/>
          <w:i/>
          <w:sz w:val="22"/>
          <w:szCs w:val="22"/>
        </w:rPr>
        <w:t>ян</w:t>
      </w:r>
      <w:r w:rsidR="007223C7" w:rsidRPr="00E97182">
        <w:rPr>
          <w:rFonts w:ascii="GHEA Grapalat" w:hAnsi="GHEA Grapalat"/>
          <w:sz w:val="22"/>
          <w:szCs w:val="22"/>
        </w:rPr>
        <w:t>"</w:t>
      </w:r>
      <w:r w:rsidRPr="00E97182">
        <w:rPr>
          <w:rFonts w:ascii="GHEA Grapalat" w:hAnsi="GHEA Grapalat"/>
          <w:sz w:val="22"/>
          <w:szCs w:val="22"/>
        </w:rPr>
        <w:t>. Секретарь комиссии регистрирует заявки в журнале регистрации по очередности их получения, с</w:t>
      </w:r>
      <w:r>
        <w:rPr>
          <w:rFonts w:ascii="GHEA Grapalat" w:hAnsi="GHEA Grapalat"/>
          <w:sz w:val="24"/>
          <w:szCs w:val="24"/>
        </w:rPr>
        <w:t xml:space="preserve">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w:t>
      </w:r>
      <w:r w:rsidR="00B82520" w:rsidRPr="008E138A">
        <w:rPr>
          <w:rFonts w:ascii="GHEA Grapalat" w:hAnsi="GHEA Grapalat"/>
          <w:sz w:val="24"/>
          <w:szCs w:val="24"/>
        </w:rPr>
        <w:lastRenderedPageBreak/>
        <w:t xml:space="preserve">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005F6602" w:rsidRPr="002376B5">
        <w:rPr>
          <w:rFonts w:ascii="GHEA Grapalat" w:hAnsi="GHEA Grapalat"/>
        </w:rPr>
        <w:t>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proofErr w:type="gramEnd"/>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w:t>
      </w:r>
      <w:r w:rsidRPr="009044F1">
        <w:rPr>
          <w:rFonts w:ascii="GHEA Grapalat" w:hAnsi="GHEA Grapalat"/>
          <w:sz w:val="24"/>
          <w:szCs w:val="24"/>
        </w:rPr>
        <w:lastRenderedPageBreak/>
        <w:t>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F77044">
        <w:rPr>
          <w:rFonts w:ascii="GHEA Grapalat" w:hAnsi="GHEA Grapalat"/>
          <w:sz w:val="24"/>
          <w:szCs w:val="24"/>
        </w:rPr>
        <w:t>на "</w:t>
      </w:r>
      <w:r w:rsidR="000A0EB5" w:rsidRPr="00F77044">
        <w:rPr>
          <w:rFonts w:ascii="GHEA Grapalat" w:hAnsi="GHEA Grapalat"/>
          <w:sz w:val="24"/>
          <w:szCs w:val="24"/>
        </w:rPr>
        <w:t>7</w:t>
      </w:r>
      <w:r w:rsidRPr="00F77044">
        <w:rPr>
          <w:rFonts w:ascii="GHEA Grapalat" w:hAnsi="GHEA Grapalat"/>
          <w:sz w:val="24"/>
          <w:szCs w:val="24"/>
        </w:rPr>
        <w:t xml:space="preserve">"-ый </w:t>
      </w:r>
      <w:r w:rsidRPr="00A67D5D">
        <w:rPr>
          <w:rFonts w:ascii="GHEA Grapalat" w:hAnsi="GHEA Grapalat"/>
          <w:sz w:val="24"/>
          <w:szCs w:val="24"/>
        </w:rPr>
        <w:t>день в "</w:t>
      </w:r>
      <w:r w:rsidR="000A0EB5" w:rsidRPr="00A67D5D">
        <w:rPr>
          <w:rFonts w:ascii="GHEA Grapalat" w:hAnsi="GHEA Grapalat"/>
          <w:sz w:val="24"/>
          <w:szCs w:val="24"/>
        </w:rPr>
        <w:t>1</w:t>
      </w:r>
      <w:r w:rsidR="00A67D5D" w:rsidRPr="00A67D5D">
        <w:rPr>
          <w:rFonts w:ascii="GHEA Grapalat" w:hAnsi="GHEA Grapalat"/>
          <w:sz w:val="24"/>
          <w:szCs w:val="24"/>
        </w:rPr>
        <w:t>6;0</w:t>
      </w:r>
      <w:r w:rsidR="000A0EB5" w:rsidRPr="00A67D5D">
        <w:rPr>
          <w:rFonts w:ascii="GHEA Grapalat" w:hAnsi="GHEA Grapalat"/>
          <w:sz w:val="24"/>
          <w:szCs w:val="24"/>
        </w:rPr>
        <w:t>0</w:t>
      </w:r>
      <w:r w:rsidRPr="00A67D5D">
        <w:rPr>
          <w:rFonts w:ascii="GHEA Grapalat" w:hAnsi="GHEA Grapalat"/>
          <w:sz w:val="24"/>
          <w:szCs w:val="24"/>
        </w:rPr>
        <w:t xml:space="preserve">" со </w:t>
      </w:r>
      <w:r w:rsidRPr="009044F1">
        <w:rPr>
          <w:rFonts w:ascii="GHEA Grapalat" w:hAnsi="GHEA Grapalat"/>
          <w:sz w:val="24"/>
          <w:szCs w:val="24"/>
        </w:rPr>
        <w:t xml:space="preserve">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 xml:space="preserve">те, которые не соответствуют </w:t>
      </w:r>
      <w:r w:rsidRPr="009044F1">
        <w:rPr>
          <w:rFonts w:ascii="GHEA Grapalat" w:hAnsi="GHEA Grapalat"/>
        </w:rPr>
        <w:lastRenderedPageBreak/>
        <w:t>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 xml:space="preserve">Если в результате переговоров представленные участниками цены остаются </w:t>
      </w:r>
      <w:r w:rsidR="00D64A0E" w:rsidRPr="00CA3860">
        <w:rPr>
          <w:rFonts w:ascii="GHEA Grapalat" w:hAnsi="GHEA Grapalat"/>
          <w:sz w:val="24"/>
          <w:szCs w:val="24"/>
        </w:rPr>
        <w:lastRenderedPageBreak/>
        <w:t>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w:t>
      </w:r>
      <w:r w:rsidR="00507A99">
        <w:rPr>
          <w:rFonts w:ascii="GHEA Grapalat" w:hAnsi="GHEA Grapalat"/>
        </w:rPr>
        <w:lastRenderedPageBreak/>
        <w:t xml:space="preserve">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6A50D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6A50D8">
      <w:pPr>
        <w:pStyle w:val="aff3"/>
        <w:widowControl w:val="0"/>
        <w:numPr>
          <w:ilvl w:val="0"/>
          <w:numId w:val="8"/>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w:t>
      </w:r>
      <w:r w:rsidR="00C20AD3" w:rsidRPr="00637CD2">
        <w:rPr>
          <w:rFonts w:ascii="GHEA Grapalat" w:hAnsi="GHEA Grapalat" w:cs="Sylfaen"/>
        </w:rPr>
        <w:lastRenderedPageBreak/>
        <w:t>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6A50D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6A50D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proofErr w:type="gramStart"/>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roofErr w:type="gramEnd"/>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6"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proofErr w:type="gramStart"/>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roofErr w:type="gramEnd"/>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7"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w:t>
      </w:r>
      <w:proofErr w:type="gramStart"/>
      <w:r w:rsidR="00173318" w:rsidRPr="00C87B61">
        <w:rPr>
          <w:rFonts w:ascii="GHEA Grapalat" w:hAnsi="GHEA Grapalat"/>
        </w:rPr>
        <w:t>возникновения основания возврата 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521DC">
        <w:rPr>
          <w:rFonts w:ascii="GHEA Grapalat" w:hAnsi="GHEA Grapalat"/>
          <w:i/>
          <w:sz w:val="24"/>
          <w:szCs w:val="24"/>
        </w:rPr>
        <w:t>V1M-GHAPDZB-26/01</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4521DC">
        <w:rPr>
          <w:rFonts w:ascii="GHEA Grapalat" w:hAnsi="GHEA Grapalat"/>
          <w:i/>
        </w:rPr>
        <w:t>V1M-GHAPDZB-26/01</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4521DC">
        <w:rPr>
          <w:rFonts w:ascii="GHEA Grapalat" w:hAnsi="GHEA Grapalat"/>
          <w:i/>
        </w:rPr>
        <w:t>V1M-GHAPDZB-26/01</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6A50D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4521DC">
        <w:rPr>
          <w:rFonts w:ascii="GHEA Grapalat" w:hAnsi="GHEA Grapalat"/>
          <w:i/>
        </w:rPr>
        <w:t>V1M-GHAPDZB-26/</w:t>
      </w:r>
      <w:proofErr w:type="gramStart"/>
      <w:r w:rsidR="004521DC">
        <w:rPr>
          <w:rFonts w:ascii="GHEA Grapalat" w:hAnsi="GHEA Grapalat"/>
          <w:i/>
        </w:rPr>
        <w:t>01</w:t>
      </w:r>
      <w:r w:rsidR="00D5726C" w:rsidRPr="00D5726C">
        <w:rPr>
          <w:rFonts w:ascii="GHEA Grapalat" w:hAnsi="GHEA Grapalat"/>
          <w:i/>
        </w:rPr>
        <w:t xml:space="preserve">  </w:t>
      </w:r>
      <w:r w:rsidRPr="00AF791F">
        <w:rPr>
          <w:rFonts w:ascii="GHEA Grapalat" w:hAnsi="GHEA Grapalat"/>
        </w:rPr>
        <w:t>*</w:t>
      </w:r>
      <w:proofErr w:type="gramEnd"/>
    </w:p>
    <w:p w:rsidR="006B3E56" w:rsidRDefault="006B3E56" w:rsidP="006A50D8">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6A50D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proofErr w:type="gramEnd"/>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521DC">
        <w:rPr>
          <w:rFonts w:ascii="GHEA Grapalat" w:hAnsi="GHEA Grapalat"/>
          <w:i/>
          <w:sz w:val="24"/>
          <w:szCs w:val="24"/>
        </w:rPr>
        <w:t>V1M-GHAPDZB-26/01</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4521DC">
        <w:rPr>
          <w:rFonts w:ascii="GHEA Grapalat" w:hAnsi="GHEA Grapalat"/>
          <w:i/>
        </w:rPr>
        <w:t>V1M-GHAPDZB-26/</w:t>
      </w:r>
      <w:proofErr w:type="gramStart"/>
      <w:r w:rsidR="004521DC">
        <w:rPr>
          <w:rFonts w:ascii="GHEA Grapalat" w:hAnsi="GHEA Grapalat"/>
          <w:i/>
        </w:rPr>
        <w:t>01</w:t>
      </w:r>
      <w:r w:rsidR="000A0EB5" w:rsidRPr="00D5726C">
        <w:rPr>
          <w:rFonts w:ascii="GHEA Grapalat" w:hAnsi="GHEA Grapalat"/>
          <w:i/>
        </w:rPr>
        <w:t xml:space="preserve">  </w:t>
      </w:r>
      <w:r w:rsidRPr="009044F1">
        <w:rPr>
          <w:rFonts w:ascii="GHEA Grapalat" w:hAnsi="GHEA Grapalat"/>
        </w:rPr>
        <w:t>ниже</w:t>
      </w:r>
      <w:proofErr w:type="gramEnd"/>
      <w:r w:rsidRPr="009044F1">
        <w:rPr>
          <w:rFonts w:ascii="GHEA Grapalat" w:hAnsi="GHEA Grapalat"/>
        </w:rPr>
        <w:t xml:space="preserve">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4521DC">
        <w:rPr>
          <w:rFonts w:ascii="GHEA Grapalat" w:hAnsi="GHEA Grapalat"/>
          <w:i w:val="0"/>
          <w:sz w:val="24"/>
          <w:szCs w:val="24"/>
        </w:rPr>
        <w:t>V1M-GHAPDZB-26/01</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729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9729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729A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9729A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9729A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9729A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6A50D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0"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6A50D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6A50D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6A50D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6A50D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521DC">
        <w:rPr>
          <w:rFonts w:ascii="GHEA Grapalat" w:hAnsi="GHEA Grapalat"/>
          <w:i/>
          <w:sz w:val="24"/>
          <w:szCs w:val="24"/>
        </w:rPr>
        <w:t>V1M-GHAPDZB-26/01</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4521DC">
        <w:rPr>
          <w:rFonts w:ascii="GHEA Grapalat" w:hAnsi="GHEA Grapalat"/>
          <w:i/>
        </w:rPr>
        <w:t>V1M-GHAPDZB-26/01</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B138F3" w:rsidRDefault="00B217BB" w:rsidP="00E97182">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DE2AE3" w:rsidRDefault="00E97182" w:rsidP="00E97182">
      <w:pPr>
        <w:widowControl w:val="0"/>
        <w:spacing w:after="160"/>
        <w:jc w:val="center"/>
        <w:rPr>
          <w:rFonts w:ascii="GHEA Grapalat" w:hAnsi="GHEA Grapalat" w:cs="GHEA Grapalat"/>
          <w:i/>
          <w:sz w:val="22"/>
          <w:szCs w:val="22"/>
        </w:rPr>
      </w:pPr>
      <w:r w:rsidRPr="00F77044">
        <w:rPr>
          <w:rFonts w:ascii="GHEA Grapalat" w:hAnsi="GHEA Grapalat"/>
          <w:i/>
          <w:sz w:val="22"/>
          <w:szCs w:val="22"/>
        </w:rPr>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4521DC">
        <w:rPr>
          <w:rFonts w:ascii="GHEA Grapalat" w:hAnsi="GHEA Grapalat"/>
          <w:i/>
        </w:rPr>
        <w:t>V1M-GHAPDZB-26/01</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21D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 xml:space="preserve">Наименование, или имя, фамилия </w:t>
            </w:r>
            <w:proofErr w:type="gramStart"/>
            <w:r w:rsidRPr="00446B99">
              <w:rPr>
                <w:rFonts w:ascii="GHEA Grapalat" w:hAnsi="GHEA Grapalat"/>
              </w:rPr>
              <w:t>бенефициара</w:t>
            </w:r>
            <w:r w:rsidRPr="00446B99">
              <w:rPr>
                <w:rFonts w:ascii="Sylfaen" w:hAnsi="Sylfaen"/>
              </w:rPr>
              <w:t xml:space="preserve"> </w:t>
            </w:r>
            <w:r w:rsidRPr="00446B99">
              <w:rPr>
                <w:rFonts w:ascii="Sylfaen" w:hAnsi="Sylfaen"/>
                <w:lang w:val="hy-AM"/>
              </w:rPr>
              <w:t xml:space="preserve"> </w:t>
            </w:r>
            <w:r w:rsidRPr="00BD024F">
              <w:rPr>
                <w:rFonts w:ascii="GHEA Grapalat" w:hAnsi="GHEA Grapalat"/>
                <w:i/>
                <w:sz w:val="22"/>
                <w:szCs w:val="22"/>
              </w:rPr>
              <w:t>«</w:t>
            </w:r>
            <w:proofErr w:type="gramEnd"/>
            <w:r w:rsidRPr="00BD024F">
              <w:rPr>
                <w:rFonts w:ascii="GHEA Grapalat" w:hAnsi="GHEA Grapalat"/>
                <w:i/>
                <w:sz w:val="22"/>
                <w:szCs w:val="22"/>
              </w:rPr>
              <w:t>Веду № 1  детский сад» HOAK</w:t>
            </w:r>
          </w:p>
        </w:tc>
      </w:tr>
      <w:tr w:rsidR="004521D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521D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Pr="00421FB5">
              <w:rPr>
                <w:sz w:val="26"/>
                <w:szCs w:val="26"/>
              </w:rPr>
              <w:t>04104586</w:t>
            </w:r>
          </w:p>
        </w:tc>
      </w:tr>
      <w:tr w:rsidR="004521D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D0A48" w:rsidRDefault="004521DC" w:rsidP="004521DC">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t>АРДШИНБАНК</w:t>
            </w:r>
            <w:proofErr w:type="gramEnd"/>
          </w:p>
        </w:tc>
      </w:tr>
      <w:tr w:rsidR="004521D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r w:rsidRPr="00421FB5">
              <w:rPr>
                <w:rFonts w:ascii="Sylfaen" w:hAnsi="Sylfaen"/>
                <w:bCs/>
              </w:rPr>
              <w:t>2477603361040000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4521DC">
        <w:rPr>
          <w:rFonts w:ascii="GHEA Grapalat" w:hAnsi="GHEA Grapalat"/>
          <w:i/>
        </w:rPr>
        <w:t>V1M-GHAPDZB-26/01</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21D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 xml:space="preserve">Наименование, или имя, фамилия </w:t>
            </w:r>
            <w:proofErr w:type="gramStart"/>
            <w:r w:rsidRPr="00446B99">
              <w:rPr>
                <w:rFonts w:ascii="GHEA Grapalat" w:hAnsi="GHEA Grapalat"/>
              </w:rPr>
              <w:t>бенефициара</w:t>
            </w:r>
            <w:r w:rsidRPr="00446B99">
              <w:rPr>
                <w:rFonts w:ascii="Sylfaen" w:hAnsi="Sylfaen"/>
              </w:rPr>
              <w:t xml:space="preserve"> </w:t>
            </w:r>
            <w:r w:rsidRPr="00446B99">
              <w:rPr>
                <w:rFonts w:ascii="Sylfaen" w:hAnsi="Sylfaen"/>
                <w:lang w:val="hy-AM"/>
              </w:rPr>
              <w:t xml:space="preserve"> </w:t>
            </w:r>
            <w:r w:rsidRPr="00BD024F">
              <w:rPr>
                <w:rFonts w:ascii="GHEA Grapalat" w:hAnsi="GHEA Grapalat"/>
                <w:i/>
                <w:sz w:val="22"/>
                <w:szCs w:val="22"/>
              </w:rPr>
              <w:t>«</w:t>
            </w:r>
            <w:proofErr w:type="gramEnd"/>
            <w:r w:rsidRPr="00BD024F">
              <w:rPr>
                <w:rFonts w:ascii="GHEA Grapalat" w:hAnsi="GHEA Grapalat"/>
                <w:i/>
                <w:sz w:val="22"/>
                <w:szCs w:val="22"/>
              </w:rPr>
              <w:t>Веду № 1  детский сад» HOAK</w:t>
            </w:r>
          </w:p>
        </w:tc>
      </w:tr>
      <w:tr w:rsidR="004521D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521D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Pr="00421FB5">
              <w:rPr>
                <w:sz w:val="26"/>
                <w:szCs w:val="26"/>
              </w:rPr>
              <w:t>04104586</w:t>
            </w:r>
          </w:p>
        </w:tc>
      </w:tr>
      <w:tr w:rsidR="004521D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D0A48" w:rsidRDefault="004521DC" w:rsidP="004521DC">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t>АРДШИНБАНК</w:t>
            </w:r>
            <w:proofErr w:type="gramEnd"/>
          </w:p>
        </w:tc>
      </w:tr>
      <w:tr w:rsidR="004521D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21DC" w:rsidRPr="00446B99" w:rsidRDefault="004521DC" w:rsidP="004521DC">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r w:rsidRPr="00421FB5">
              <w:rPr>
                <w:rFonts w:ascii="Sylfaen" w:hAnsi="Sylfaen"/>
                <w:bCs/>
              </w:rPr>
              <w:t>2477603361040000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77044" w:rsidRPr="00F77044">
        <w:rPr>
          <w:rFonts w:ascii="Sylfaen" w:hAnsi="Sylfaen"/>
          <w:sz w:val="24"/>
          <w:szCs w:val="24"/>
        </w:rPr>
        <w:t xml:space="preserve"> </w:t>
      </w:r>
      <w:r w:rsidR="004521DC">
        <w:rPr>
          <w:rFonts w:ascii="Sylfaen" w:hAnsi="Sylfaen"/>
          <w:sz w:val="24"/>
          <w:szCs w:val="24"/>
        </w:rPr>
        <w:t>V1M-GHAPDzB-26/01</w:t>
      </w:r>
      <w:r w:rsidR="00F77044">
        <w:rPr>
          <w:rFonts w:ascii="Sylfaen" w:hAnsi="Sylfaen"/>
          <w:i/>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w:t>
      </w:r>
      <w:proofErr w:type="gramStart"/>
      <w:r w:rsidR="0072587C" w:rsidRPr="00B138F3">
        <w:rPr>
          <w:rFonts w:ascii="GHEA Grapalat" w:hAnsi="GHEA Grapalat"/>
        </w:rPr>
        <w:t>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roofErr w:type="gramEnd"/>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4"/>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2"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3"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4"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5"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4521DC" w:rsidRPr="005B32FD" w:rsidRDefault="004521DC" w:rsidP="004521DC">
            <w:pPr>
              <w:widowControl w:val="0"/>
              <w:jc w:val="center"/>
              <w:rPr>
                <w:rFonts w:ascii="GHEA Grapalat" w:hAnsi="GHEA Grapalat"/>
              </w:rPr>
            </w:pPr>
            <w:r w:rsidRPr="005B32FD">
              <w:rPr>
                <w:rFonts w:ascii="GHEA Grapalat" w:hAnsi="GHEA Grapalat"/>
              </w:rPr>
              <w:t>&lt;&lt;Веду №1 НУХ&gt;&gt;</w:t>
            </w:r>
          </w:p>
          <w:p w:rsidR="004521DC" w:rsidRPr="005B32FD" w:rsidRDefault="004521DC" w:rsidP="004521DC">
            <w:pPr>
              <w:widowControl w:val="0"/>
              <w:jc w:val="center"/>
              <w:rPr>
                <w:rFonts w:ascii="GHEA Grapalat" w:hAnsi="GHEA Grapalat"/>
              </w:rPr>
            </w:pPr>
            <w:r w:rsidRPr="005B32FD">
              <w:rPr>
                <w:rFonts w:ascii="GHEA Grapalat" w:hAnsi="GHEA Grapalat"/>
              </w:rPr>
              <w:t>К.Веди Пушкини 7:</w:t>
            </w:r>
          </w:p>
          <w:p w:rsidR="004521DC" w:rsidRPr="005B32FD" w:rsidRDefault="004521DC" w:rsidP="004521DC">
            <w:pPr>
              <w:widowControl w:val="0"/>
              <w:jc w:val="center"/>
              <w:rPr>
                <w:rFonts w:ascii="GHEA Grapalat" w:hAnsi="GHEA Grapalat"/>
              </w:rPr>
            </w:pPr>
            <w:r w:rsidRPr="005B32FD">
              <w:rPr>
                <w:rFonts w:ascii="GHEA Grapalat" w:hAnsi="GHEA Grapalat"/>
              </w:rPr>
              <w:t>Телефон 2477603361040000</w:t>
            </w:r>
          </w:p>
          <w:p w:rsidR="004521DC" w:rsidRPr="005B32FD" w:rsidRDefault="004521DC" w:rsidP="004521DC">
            <w:pPr>
              <w:widowControl w:val="0"/>
              <w:jc w:val="center"/>
              <w:rPr>
                <w:rFonts w:ascii="GHEA Grapalat" w:hAnsi="GHEA Grapalat"/>
              </w:rPr>
            </w:pPr>
            <w:r w:rsidRPr="005B32FD">
              <w:rPr>
                <w:rFonts w:ascii="GHEA Grapalat" w:hAnsi="GHEA Grapalat"/>
              </w:rPr>
              <w:t>Ардшинбанк</w:t>
            </w:r>
          </w:p>
          <w:p w:rsidR="004521DC" w:rsidRPr="005B32FD" w:rsidRDefault="004521DC" w:rsidP="004521DC">
            <w:pPr>
              <w:widowControl w:val="0"/>
              <w:jc w:val="center"/>
              <w:rPr>
                <w:rFonts w:ascii="GHEA Grapalat" w:hAnsi="GHEA Grapalat"/>
              </w:rPr>
            </w:pPr>
            <w:r w:rsidRPr="005B32FD">
              <w:rPr>
                <w:rFonts w:ascii="GHEA Grapalat" w:hAnsi="GHEA Grapalat"/>
              </w:rPr>
              <w:t>АВК: 04104586</w:t>
            </w:r>
          </w:p>
          <w:p w:rsidR="004521DC" w:rsidRPr="00CC23DA" w:rsidRDefault="004521DC" w:rsidP="004521DC">
            <w:pPr>
              <w:widowControl w:val="0"/>
              <w:jc w:val="center"/>
              <w:rPr>
                <w:rFonts w:ascii="GHEA Grapalat" w:hAnsi="GHEA Grapalat"/>
              </w:rPr>
            </w:pPr>
            <w:r w:rsidRPr="005B32FD">
              <w:rPr>
                <w:rFonts w:ascii="GHEA Grapalat" w:hAnsi="GHEA Grapalat"/>
              </w:rPr>
              <w:t>Директор: Л. Амирджанян</w:t>
            </w:r>
            <w:r w:rsidRPr="00CC23DA">
              <w:rPr>
                <w:rFonts w:ascii="GHEA Grapalat" w:hAnsi="GHEA Grapalat"/>
              </w:rPr>
              <w:t>________</w:t>
            </w:r>
          </w:p>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6"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5103"/>
        <w:gridCol w:w="850"/>
        <w:gridCol w:w="709"/>
        <w:gridCol w:w="709"/>
        <w:gridCol w:w="850"/>
        <w:gridCol w:w="992"/>
        <w:gridCol w:w="709"/>
        <w:gridCol w:w="992"/>
      </w:tblGrid>
      <w:tr w:rsidR="00B727DA" w:rsidRPr="00602AF2" w:rsidTr="00A67D5D">
        <w:tc>
          <w:tcPr>
            <w:tcW w:w="15309" w:type="dxa"/>
            <w:gridSpan w:val="12"/>
          </w:tcPr>
          <w:p w:rsidR="00B727DA" w:rsidRDefault="00B727DA" w:rsidP="005A06CB">
            <w:r>
              <w:rPr>
                <w:noProof/>
                <w:lang w:bidi="ar-SA"/>
              </w:rPr>
              <mc:AlternateContent>
                <mc:Choice Requires="wps">
                  <w:drawing>
                    <wp:anchor distT="0" distB="0" distL="114300" distR="114300" simplePos="0" relativeHeight="251659264" behindDoc="0" locked="0" layoutInCell="1" allowOverlap="1" wp14:anchorId="1AF02F2D" wp14:editId="0B4EA293">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B727DA" w:rsidRDefault="00B727DA" w:rsidP="00B727DA">
                                  <w:pPr>
                                    <w:contextualSpacing/>
                                  </w:pPr>
                                  <w:r>
                                    <w:rPr>
                                      <w:noProof/>
                                      <w:position w:val="-6"/>
                                      <w:lang w:bidi="ar-SA"/>
                                    </w:rPr>
                                    <w:drawing>
                                      <wp:inline distT="0" distB="0" distL="0" distR="0" wp14:anchorId="30E2C3C1" wp14:editId="067C9B88">
                                        <wp:extent cx="316230" cy="179705"/>
                                        <wp:effectExtent l="0" t="0" r="0" b="0"/>
                                        <wp:docPr id="3"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AF02F2D"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B727DA" w:rsidRDefault="00B727DA" w:rsidP="00B727DA">
                            <w:pPr>
                              <w:contextualSpacing/>
                            </w:pPr>
                            <w:r>
                              <w:rPr>
                                <w:noProof/>
                                <w:position w:val="-6"/>
                              </w:rPr>
                              <w:drawing>
                                <wp:inline distT="0" distB="0" distL="0" distR="0" wp14:anchorId="30E2C3C1" wp14:editId="067C9B8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4"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Продукт</w:t>
            </w:r>
          </w:p>
        </w:tc>
      </w:tr>
      <w:tr w:rsidR="00B727DA" w:rsidRPr="00602AF2" w:rsidTr="00A67D5D">
        <w:trPr>
          <w:trHeight w:val="219"/>
        </w:trPr>
        <w:tc>
          <w:tcPr>
            <w:tcW w:w="709"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номер части, указанной в приглашении</w:t>
            </w:r>
          </w:p>
        </w:tc>
        <w:tc>
          <w:tcPr>
            <w:tcW w:w="1134"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559"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5103"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850"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общее количество</w:t>
            </w:r>
          </w:p>
        </w:tc>
        <w:tc>
          <w:tcPr>
            <w:tcW w:w="2693" w:type="dxa"/>
            <w:gridSpan w:val="3"/>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поставлять</w:t>
            </w:r>
          </w:p>
        </w:tc>
      </w:tr>
      <w:tr w:rsidR="00B727DA" w:rsidRPr="00602AF2" w:rsidTr="00A67D5D">
        <w:trPr>
          <w:trHeight w:val="445"/>
        </w:trPr>
        <w:tc>
          <w:tcPr>
            <w:tcW w:w="709" w:type="dxa"/>
            <w:vMerge/>
            <w:vAlign w:val="center"/>
          </w:tcPr>
          <w:p w:rsidR="00B727DA" w:rsidRPr="00602AF2" w:rsidRDefault="00B727DA" w:rsidP="005A06CB">
            <w:pPr>
              <w:jc w:val="center"/>
              <w:rPr>
                <w:rFonts w:ascii="GHEA Grapalat" w:hAnsi="GHEA Grapalat"/>
                <w:sz w:val="20"/>
                <w:szCs w:val="20"/>
              </w:rPr>
            </w:pPr>
          </w:p>
        </w:tc>
        <w:tc>
          <w:tcPr>
            <w:tcW w:w="1134" w:type="dxa"/>
            <w:vMerge/>
            <w:vAlign w:val="center"/>
          </w:tcPr>
          <w:p w:rsidR="00B727DA" w:rsidRPr="00602AF2" w:rsidRDefault="00B727DA" w:rsidP="005A06CB">
            <w:pPr>
              <w:jc w:val="center"/>
              <w:rPr>
                <w:rFonts w:ascii="GHEA Grapalat" w:hAnsi="GHEA Grapalat"/>
                <w:sz w:val="20"/>
                <w:szCs w:val="20"/>
              </w:rPr>
            </w:pPr>
          </w:p>
        </w:tc>
        <w:tc>
          <w:tcPr>
            <w:tcW w:w="1559" w:type="dxa"/>
            <w:vMerge/>
            <w:vAlign w:val="center"/>
          </w:tcPr>
          <w:p w:rsidR="00B727DA" w:rsidRPr="00602AF2" w:rsidRDefault="00B727DA" w:rsidP="005A06CB">
            <w:pPr>
              <w:jc w:val="center"/>
              <w:rPr>
                <w:rFonts w:ascii="GHEA Grapalat" w:hAnsi="GHEA Grapalat"/>
                <w:sz w:val="20"/>
                <w:szCs w:val="20"/>
              </w:rPr>
            </w:pPr>
          </w:p>
        </w:tc>
        <w:tc>
          <w:tcPr>
            <w:tcW w:w="993" w:type="dxa"/>
            <w:vMerge/>
            <w:vAlign w:val="center"/>
          </w:tcPr>
          <w:p w:rsidR="00B727DA" w:rsidRPr="00602AF2" w:rsidRDefault="00B727DA" w:rsidP="005A06CB">
            <w:pPr>
              <w:jc w:val="center"/>
              <w:rPr>
                <w:rFonts w:ascii="GHEA Grapalat" w:hAnsi="GHEA Grapalat"/>
                <w:sz w:val="20"/>
                <w:szCs w:val="20"/>
              </w:rPr>
            </w:pPr>
          </w:p>
        </w:tc>
        <w:tc>
          <w:tcPr>
            <w:tcW w:w="5103" w:type="dxa"/>
            <w:vMerge/>
            <w:vAlign w:val="center"/>
          </w:tcPr>
          <w:p w:rsidR="00B727DA" w:rsidRPr="00602AF2" w:rsidRDefault="00B727DA" w:rsidP="005A06CB">
            <w:pPr>
              <w:jc w:val="center"/>
              <w:rPr>
                <w:rFonts w:ascii="GHEA Grapalat" w:hAnsi="GHEA Grapalat"/>
                <w:sz w:val="20"/>
                <w:szCs w:val="20"/>
              </w:rPr>
            </w:pPr>
          </w:p>
        </w:tc>
        <w:tc>
          <w:tcPr>
            <w:tcW w:w="850" w:type="dxa"/>
            <w:vMerge/>
            <w:vAlign w:val="center"/>
          </w:tcPr>
          <w:p w:rsidR="00B727DA" w:rsidRPr="00602AF2" w:rsidRDefault="00B727DA" w:rsidP="005A06CB">
            <w:pPr>
              <w:jc w:val="center"/>
              <w:rPr>
                <w:rFonts w:ascii="GHEA Grapalat" w:hAnsi="GHEA Grapalat"/>
                <w:sz w:val="20"/>
                <w:szCs w:val="20"/>
              </w:rPr>
            </w:pPr>
          </w:p>
        </w:tc>
        <w:tc>
          <w:tcPr>
            <w:tcW w:w="709" w:type="dxa"/>
            <w:vMerge/>
            <w:vAlign w:val="center"/>
          </w:tcPr>
          <w:p w:rsidR="00B727DA" w:rsidRPr="00602AF2" w:rsidRDefault="00B727DA" w:rsidP="005A06CB">
            <w:pPr>
              <w:jc w:val="center"/>
              <w:rPr>
                <w:rFonts w:ascii="GHEA Grapalat" w:hAnsi="GHEA Grapalat"/>
                <w:sz w:val="20"/>
                <w:szCs w:val="20"/>
              </w:rPr>
            </w:pPr>
          </w:p>
        </w:tc>
        <w:tc>
          <w:tcPr>
            <w:tcW w:w="709" w:type="dxa"/>
            <w:vMerge/>
            <w:vAlign w:val="center"/>
          </w:tcPr>
          <w:p w:rsidR="00B727DA" w:rsidRPr="00602AF2" w:rsidRDefault="00B727DA" w:rsidP="005A06CB">
            <w:pPr>
              <w:jc w:val="center"/>
              <w:rPr>
                <w:rFonts w:ascii="GHEA Grapalat" w:hAnsi="GHEA Grapalat"/>
                <w:sz w:val="20"/>
                <w:szCs w:val="20"/>
              </w:rPr>
            </w:pPr>
          </w:p>
        </w:tc>
        <w:tc>
          <w:tcPr>
            <w:tcW w:w="850" w:type="dxa"/>
            <w:vMerge/>
            <w:vAlign w:val="center"/>
          </w:tcPr>
          <w:p w:rsidR="00B727DA" w:rsidRPr="00602AF2" w:rsidRDefault="00B727DA" w:rsidP="005A06CB">
            <w:pPr>
              <w:jc w:val="center"/>
              <w:rPr>
                <w:rFonts w:ascii="GHEA Grapalat" w:hAnsi="GHEA Grapalat"/>
                <w:sz w:val="20"/>
                <w:szCs w:val="20"/>
              </w:rPr>
            </w:pPr>
          </w:p>
        </w:tc>
        <w:tc>
          <w:tcPr>
            <w:tcW w:w="992" w:type="dxa"/>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адрес</w:t>
            </w:r>
          </w:p>
        </w:tc>
        <w:tc>
          <w:tcPr>
            <w:tcW w:w="709" w:type="dxa"/>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992" w:type="dxa"/>
            <w:vAlign w:val="center"/>
          </w:tcPr>
          <w:p w:rsidR="00B727DA" w:rsidRPr="00602AF2" w:rsidRDefault="00B727DA" w:rsidP="005A06CB">
            <w:pPr>
              <w:jc w:val="center"/>
              <w:rPr>
                <w:rFonts w:ascii="GHEA Grapalat" w:hAnsi="GHEA Grapalat"/>
                <w:sz w:val="20"/>
                <w:szCs w:val="20"/>
              </w:rPr>
            </w:pPr>
            <w:r w:rsidRPr="00602AF2">
              <w:rPr>
                <w:rFonts w:ascii="GHEA Grapalat" w:hAnsi="GHEA Grapalat"/>
                <w:sz w:val="20"/>
                <w:szCs w:val="20"/>
              </w:rPr>
              <w:t>Крайний срок***</w:t>
            </w:r>
          </w:p>
          <w:p w:rsidR="00B727DA" w:rsidRPr="00602AF2" w:rsidRDefault="00B727DA" w:rsidP="005A06CB">
            <w:pPr>
              <w:jc w:val="center"/>
              <w:rPr>
                <w:rFonts w:ascii="GHEA Grapalat" w:hAnsi="GHEA Grapalat"/>
                <w:sz w:val="20"/>
                <w:szCs w:val="20"/>
              </w:rPr>
            </w:pP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sz w:val="20"/>
                <w:szCs w:val="20"/>
              </w:rPr>
            </w:pPr>
            <w:r>
              <w:rPr>
                <w:rFonts w:ascii="Calibri" w:hAnsi="Calibri"/>
                <w:color w:val="000000"/>
                <w:sz w:val="18"/>
                <w:szCs w:val="18"/>
              </w:rPr>
              <w:t>15531100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sz w:val="20"/>
                <w:szCs w:val="20"/>
              </w:rPr>
            </w:pPr>
            <w:r w:rsidRPr="009A0572">
              <w:rPr>
                <w:rFonts w:ascii="Sylfaen" w:hAnsi="Sylfaen" w:cs="Sylfaen"/>
                <w:color w:val="000000"/>
                <w:sz w:val="22"/>
                <w:szCs w:val="22"/>
              </w:rPr>
              <w:t>Масло</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rPr>
                <w:rFonts w:ascii="GHEA Grapalat" w:hAnsi="GHEA Grapalat"/>
                <w:sz w:val="20"/>
                <w:szCs w:val="20"/>
                <w:lang w:val="hy-AM"/>
              </w:rPr>
            </w:pPr>
            <w:r w:rsidRPr="00602AF2">
              <w:rPr>
                <w:rFonts w:ascii="GHEA Grapalat" w:hAnsi="GHEA Grapalat" w:cs="Sylfaen"/>
                <w:color w:val="000000"/>
                <w:sz w:val="20"/>
                <w:szCs w:val="20"/>
                <w:lang w:val="hy-AM"/>
              </w:rPr>
              <w:t>Масляный крем «Зеландия» /упаковка:</w:t>
            </w:r>
            <w:r w:rsidRPr="00602AF2">
              <w:rPr>
                <w:rFonts w:ascii="GHEA Grapalat" w:hAnsi="GHEA Grapalat" w:cs="Sylfaen"/>
                <w:b/>
                <w:color w:val="000000" w:themeColor="text1"/>
                <w:sz w:val="20"/>
                <w:szCs w:val="20"/>
                <w:lang w:val="hy-AM"/>
              </w:rPr>
              <w:t>до 25 кг</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 xml:space="preserve">В картонных коробках, по заказу клиента; содержание жира: не менее 82,9%, высокого качества, свежее, влажность 15,7%, сухие обезжиренные компоненты 1,4%, энергетическая ценность 3090 кДж/100 г, в заводской упаковке, на которой указан вышеуказанный состав и срок годности. Остаточный </w:t>
            </w:r>
            <w:r w:rsidRPr="00602AF2">
              <w:rPr>
                <w:rFonts w:ascii="GHEA Grapalat" w:hAnsi="GHEA Grapalat" w:cs="Sylfaen"/>
                <w:color w:val="000000"/>
                <w:sz w:val="20"/>
                <w:szCs w:val="20"/>
                <w:lang w:val="hy-AM"/>
              </w:rPr>
              <w:lastRenderedPageBreak/>
              <w:t>срок годности на момент поставки составляет не менее 80%. Срок годности не менее 15 месяцев с даты производства. Общие обязательные условия для продукта соответствуют Постановлению Совета Евразийской экономической комиссии № 67 от 9 октября 2013 г. «О безопасности молока и молочных продуктов» (ТС 033/2013). Безопасность, упаковка и маркировка соответствуют положениям «О безопасности пищевых продуктов» (ТС 021/2011), принятому решением Комиссии Таможенного Союза от 9 декабря 2011 г. № 880, «Продукты питания в части их маркировки» (ТС 022/2011), принятому решением Комиссии Таможенного Союза от 9 декабря 2011 г. № 881, «Требования к безопасности пищевых добавок, ароматизаторов и технологических вспомогательных веществ» (ТС 029/2012), утвержденному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а также Закону Республики Армения «О безопасности пищевых продуктов». Маркировка: разборчивая. В случае поставки товара, техническая информация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sz w:val="20"/>
                <w:szCs w:val="20"/>
              </w:rPr>
            </w:pPr>
            <w:r w:rsidRPr="00602AF2">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nil"/>
            </w:tcBorders>
            <w:shd w:val="clear" w:color="auto" w:fill="auto"/>
            <w:vAlign w:val="bottom"/>
          </w:tcPr>
          <w:p w:rsidR="00B727DA" w:rsidRPr="00A67D5D" w:rsidRDefault="00B727DA" w:rsidP="005A06CB">
            <w:pPr>
              <w:jc w:val="center"/>
              <w:rPr>
                <w:rFonts w:ascii="GHEA Grapalat" w:hAnsi="GHEA Grapalat"/>
                <w:sz w:val="20"/>
                <w:szCs w:val="20"/>
              </w:rPr>
            </w:pPr>
            <w:r w:rsidRPr="00A67D5D">
              <w:rPr>
                <w:rFonts w:ascii="Calibri" w:hAnsi="Calibri"/>
                <w:sz w:val="18"/>
                <w:szCs w:val="18"/>
              </w:rPr>
              <w:t>125</w:t>
            </w:r>
          </w:p>
        </w:tc>
        <w:tc>
          <w:tcPr>
            <w:tcW w:w="992" w:type="dxa"/>
          </w:tcPr>
          <w:p w:rsidR="00B727DA" w:rsidRPr="00A67D5D" w:rsidRDefault="00B727DA" w:rsidP="005A06CB">
            <w:pPr>
              <w:jc w:val="center"/>
              <w:rPr>
                <w:rFonts w:ascii="GHEA Grapalat" w:hAnsi="GHEA Grapalat"/>
                <w:sz w:val="20"/>
                <w:szCs w:val="20"/>
              </w:rPr>
            </w:pPr>
            <w:r w:rsidRPr="00A67D5D">
              <w:rPr>
                <w:rFonts w:ascii="GHEA Grapalat" w:hAnsi="GHEA Grapalat" w:cs="Sylfaen"/>
                <w:sz w:val="16"/>
                <w:szCs w:val="16"/>
                <w:lang w:val="hy-AM"/>
              </w:rPr>
              <w:t>К</w:t>
            </w:r>
            <w:r w:rsidRPr="00A67D5D">
              <w:rPr>
                <w:rFonts w:ascii="MS Mincho" w:eastAsia="MS Mincho" w:hAnsi="MS Mincho" w:cs="MS Mincho" w:hint="eastAsia"/>
                <w:sz w:val="16"/>
                <w:szCs w:val="16"/>
                <w:lang w:val="hy-AM"/>
              </w:rPr>
              <w:t>․</w:t>
            </w:r>
            <w:r w:rsidRPr="00A67D5D">
              <w:rPr>
                <w:rFonts w:ascii="GHEA Grapalat" w:hAnsi="GHEA Grapalat"/>
                <w:sz w:val="16"/>
                <w:szCs w:val="16"/>
                <w:lang w:val="hy-AM"/>
              </w:rPr>
              <w:t xml:space="preserve"> </w:t>
            </w:r>
            <w:r w:rsidRPr="00A67D5D">
              <w:rPr>
                <w:rFonts w:ascii="GHEA Grapalat" w:hAnsi="GHEA Grapalat" w:cs="Sylfaen"/>
                <w:sz w:val="16"/>
                <w:szCs w:val="16"/>
                <w:lang w:val="hy-AM"/>
              </w:rPr>
              <w:t>Веди</w:t>
            </w:r>
            <w:r w:rsidRPr="00A67D5D">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A67D5D" w:rsidRDefault="00B727DA" w:rsidP="005A06CB">
            <w:pPr>
              <w:jc w:val="center"/>
              <w:rPr>
                <w:rFonts w:ascii="GHEA Grapalat" w:hAnsi="GHEA Grapalat"/>
                <w:sz w:val="20"/>
                <w:szCs w:val="20"/>
              </w:rPr>
            </w:pPr>
            <w:r w:rsidRPr="00A67D5D">
              <w:rPr>
                <w:rFonts w:ascii="Calibri" w:hAnsi="Calibri"/>
                <w:sz w:val="18"/>
                <w:szCs w:val="18"/>
              </w:rPr>
              <w:t>125</w:t>
            </w:r>
          </w:p>
        </w:tc>
        <w:tc>
          <w:tcPr>
            <w:tcW w:w="992" w:type="dxa"/>
          </w:tcPr>
          <w:p w:rsidR="00B727DA" w:rsidRPr="00A67D5D" w:rsidRDefault="00B727DA" w:rsidP="005A06CB">
            <w:pPr>
              <w:jc w:val="center"/>
              <w:rPr>
                <w:rFonts w:ascii="GHEA Grapalat" w:hAnsi="GHEA Grapalat"/>
                <w:sz w:val="16"/>
                <w:szCs w:val="16"/>
              </w:rPr>
            </w:pPr>
            <w:r w:rsidRPr="00A67D5D">
              <w:rPr>
                <w:rFonts w:ascii="GHEA Grapalat" w:hAnsi="GHEA Grapalat" w:cs="Sylfaen"/>
                <w:sz w:val="16"/>
                <w:szCs w:val="16"/>
                <w:lang w:val="hy-AM"/>
              </w:rPr>
              <w:t xml:space="preserve">После вступления контракта в силу, вплоть до последнего рабочего </w:t>
            </w:r>
            <w:r w:rsidRPr="00A67D5D">
              <w:rPr>
                <w:rFonts w:ascii="GHEA Grapalat" w:hAnsi="GHEA Grapalat" w:cs="Sylfaen"/>
                <w:sz w:val="16"/>
                <w:szCs w:val="16"/>
                <w:lang w:val="hy-AM"/>
              </w:rPr>
              <w:lastRenderedPageBreak/>
              <w:t>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15111120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Говядина</w:t>
            </w:r>
            <w:r w:rsidRPr="009A0572">
              <w:rPr>
                <w:rFonts w:ascii="Arial Armenian" w:hAnsi="Arial Armenian"/>
                <w:color w:val="000000"/>
                <w:sz w:val="22"/>
                <w:szCs w:val="22"/>
              </w:rPr>
              <w:t xml:space="preserve"> </w:t>
            </w:r>
            <w:r w:rsidRPr="009A0572">
              <w:rPr>
                <w:rFonts w:ascii="Sylfaen" w:hAnsi="Sylfaen" w:cs="Sylfaen"/>
                <w:color w:val="000000"/>
                <w:sz w:val="22"/>
                <w:szCs w:val="22"/>
              </w:rPr>
              <w:t>мясо</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001C49" w:rsidRDefault="00B727DA" w:rsidP="005A06CB">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говядина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скотобойня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источник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местный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охлажденный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жирный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хороший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развитый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мышцами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сохранено</w:t>
            </w:r>
            <w:r w:rsidRPr="00602AF2">
              <w:rPr>
                <w:rFonts w:ascii="GHEA Grapalat" w:hAnsi="GHEA Grapalat"/>
                <w:color w:val="000000"/>
                <w:sz w:val="20"/>
                <w:szCs w:val="20"/>
                <w:lang w:val="hy-AM"/>
              </w:rPr>
              <w:t>0</w:t>
            </w:r>
            <w:r w:rsidRPr="00602AF2">
              <w:rPr>
                <w:rFonts w:ascii="GHEA Grapalat" w:hAnsi="GHEA Grapalat" w:cs="Sylfaen"/>
                <w:color w:val="000000"/>
                <w:sz w:val="20"/>
                <w:szCs w:val="20"/>
                <w:lang w:val="hy-AM"/>
              </w:rPr>
              <w:t>ой</w:t>
            </w:r>
            <w:r w:rsidRPr="00602AF2">
              <w:rPr>
                <w:rFonts w:ascii="GHEA Grapalat" w:hAnsi="GHEA Grapalat"/>
                <w:color w:val="000000"/>
                <w:sz w:val="20"/>
                <w:szCs w:val="20"/>
                <w:lang w:val="hy-AM"/>
              </w:rPr>
              <w:t>С -</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4</w:t>
            </w:r>
            <w:r w:rsidRPr="00602AF2">
              <w:rPr>
                <w:rFonts w:ascii="GHEA Grapalat" w:hAnsi="GHEA Grapalat" w:cs="Sylfaen"/>
                <w:color w:val="000000"/>
                <w:sz w:val="20"/>
                <w:szCs w:val="20"/>
                <w:lang w:val="hy-AM"/>
              </w:rPr>
              <w:t>ой</w:t>
            </w:r>
            <w:r w:rsidRPr="00602AF2">
              <w:rPr>
                <w:rFonts w:ascii="GHEA Grapalat" w:hAnsi="GHEA Grapalat"/>
                <w:color w:val="000000"/>
                <w:sz w:val="20"/>
                <w:szCs w:val="20"/>
                <w:lang w:val="hy-AM"/>
              </w:rPr>
              <w:t>С</w:t>
            </w:r>
            <w:r w:rsidRPr="00602AF2">
              <w:rPr>
                <w:rFonts w:ascii="GHEA Grapalat" w:hAnsi="GHEA Grapalat" w:cs="Sylfaen"/>
                <w:color w:val="000000"/>
                <w:sz w:val="20"/>
                <w:szCs w:val="20"/>
                <w:lang w:val="hy-AM"/>
              </w:rPr>
              <w:t>температура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 данных условиях</w:t>
            </w:r>
            <w:r w:rsidRPr="00602AF2">
              <w:rPr>
                <w:rFonts w:ascii="GHEA Grapalat" w:hAnsi="GHEA Grapalat"/>
                <w:color w:val="000000"/>
                <w:sz w:val="20"/>
                <w:szCs w:val="20"/>
                <w:lang w:val="hy-AM"/>
              </w:rPr>
              <w:t>` 6</w:t>
            </w:r>
            <w:r w:rsidRPr="00602AF2">
              <w:rPr>
                <w:rFonts w:ascii="GHEA Grapalat" w:hAnsi="GHEA Grapalat" w:cs="Sylfaen"/>
                <w:color w:val="000000"/>
                <w:sz w:val="20"/>
                <w:szCs w:val="20"/>
                <w:lang w:val="hy-AM"/>
              </w:rPr>
              <w:t>час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 xml:space="preserve">, </w:t>
            </w:r>
            <w:r w:rsidRPr="00602AF2">
              <w:rPr>
                <w:rFonts w:ascii="GHEA Grapalat" w:hAnsi="GHEA Grapalat"/>
                <w:color w:val="000000"/>
                <w:sz w:val="20"/>
                <w:szCs w:val="20"/>
                <w:lang w:val="hy-AM"/>
              </w:rPr>
              <w:lastRenderedPageBreak/>
              <w:t>(</w:t>
            </w:r>
            <w:r w:rsidRPr="00602AF2">
              <w:rPr>
                <w:rFonts w:ascii="GHEA Grapalat" w:hAnsi="GHEA Grapalat" w:cs="Sylfaen"/>
                <w:color w:val="000000"/>
                <w:sz w:val="20"/>
                <w:szCs w:val="20"/>
                <w:lang w:val="hy-AM"/>
              </w:rPr>
              <w:t>бык</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ериндж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поверхность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 следует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быть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влажный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соотношение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соответственно</w:t>
            </w:r>
            <w:r w:rsidRPr="00602AF2">
              <w:rPr>
                <w:rFonts w:ascii="GHEA Grapalat" w:hAnsi="GHEA Grapalat"/>
                <w:color w:val="000000"/>
                <w:sz w:val="20"/>
                <w:szCs w:val="20"/>
                <w:lang w:val="hy-AM"/>
              </w:rPr>
              <w:t>0 %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100%,</w:t>
            </w:r>
            <w:r w:rsidRPr="00602AF2">
              <w:rPr>
                <w:rFonts w:ascii="GHEA Grapalat" w:hAnsi="GHEA Grapalat" w:cs="Sylfaen"/>
                <w:color w:val="000000"/>
                <w:sz w:val="20"/>
                <w:szCs w:val="20"/>
                <w:lang w:val="hy-AM"/>
              </w:rPr>
              <w:t>упакованный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тканью</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 предвзятостью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марлей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коробках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полиэтилен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упаковкой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ГОСТ</w:t>
            </w:r>
            <w:r w:rsidRPr="00602AF2">
              <w:rPr>
                <w:rFonts w:ascii="GHEA Grapalat" w:hAnsi="GHEA Grapalat"/>
                <w:color w:val="000000"/>
                <w:sz w:val="20"/>
                <w:szCs w:val="20"/>
                <w:lang w:val="hy-AM"/>
              </w:rPr>
              <w:t xml:space="preserve">779-55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эквивалент.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70%:</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продукту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обязательный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условия: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034/2013)</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xml:space="preserve">021/2011),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Армения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закон.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поставок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474D" w:rsidRDefault="00B727DA" w:rsidP="005A06CB">
            <w:pPr>
              <w:rPr>
                <w:rFonts w:ascii="GHEA Grapalat" w:hAnsi="GHEA Grapalat" w:cs="Sylfaen"/>
                <w:color w:val="000000"/>
                <w:sz w:val="20"/>
                <w:szCs w:val="20"/>
              </w:rPr>
            </w:pPr>
            <w:r>
              <w:rPr>
                <w:rFonts w:ascii="GHEA Grapalat" w:hAnsi="GHEA Grapalat" w:cs="Sylfaen"/>
                <w:color w:val="000000"/>
                <w:sz w:val="20"/>
                <w:szCs w:val="20"/>
              </w:rPr>
              <w:lastRenderedPageBreak/>
              <w:t>кг</w:t>
            </w:r>
          </w:p>
        </w:tc>
        <w:tc>
          <w:tcPr>
            <w:tcW w:w="709" w:type="dxa"/>
          </w:tcPr>
          <w:p w:rsidR="00B727DA" w:rsidRPr="001B30F3" w:rsidRDefault="00B727DA" w:rsidP="005A06CB">
            <w:pPr>
              <w:jc w:val="center"/>
              <w:rPr>
                <w:rFonts w:ascii="GHEA Grapalat" w:hAnsi="GHEA Grapalat"/>
                <w:sz w:val="20"/>
                <w:szCs w:val="20"/>
                <w:lang w:val="hy-AM"/>
              </w:rPr>
            </w:pPr>
          </w:p>
        </w:tc>
        <w:tc>
          <w:tcPr>
            <w:tcW w:w="709" w:type="dxa"/>
          </w:tcPr>
          <w:p w:rsidR="00B727DA" w:rsidRPr="001B30F3"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350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350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w:t>
            </w:r>
            <w:r>
              <w:rPr>
                <w:rFonts w:ascii="GHEA Grapalat" w:hAnsi="GHEA Grapalat" w:cs="Sylfaen"/>
                <w:sz w:val="16"/>
                <w:szCs w:val="16"/>
                <w:lang w:val="hy-AM"/>
              </w:rPr>
              <w:lastRenderedPageBreak/>
              <w:t>о рабочего дня декабря 2026 года включительно, в детском саду.</w:t>
            </w:r>
          </w:p>
        </w:tc>
      </w:tr>
      <w:tr w:rsidR="00B727DA" w:rsidRPr="00D50B6C"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15112160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Курица</w:t>
            </w:r>
            <w:r w:rsidRPr="009A0572">
              <w:rPr>
                <w:rFonts w:ascii="Arial Armenian" w:hAnsi="Arial Armenian"/>
                <w:color w:val="000000"/>
                <w:sz w:val="22"/>
                <w:szCs w:val="22"/>
              </w:rPr>
              <w:t xml:space="preserve"> </w:t>
            </w:r>
            <w:r w:rsidRPr="009A0572">
              <w:rPr>
                <w:rFonts w:ascii="Sylfaen" w:hAnsi="Sylfaen" w:cs="Sylfaen"/>
                <w:color w:val="000000"/>
                <w:sz w:val="22"/>
                <w:szCs w:val="22"/>
              </w:rPr>
              <w:t>грудное мясо</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Курица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грудное мясо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ГОСТ</w:t>
            </w:r>
            <w:r w:rsidRPr="00602AF2">
              <w:rPr>
                <w:rFonts w:ascii="GHEA Grapalat" w:hAnsi="GHEA Grapalat"/>
                <w:color w:val="000000"/>
                <w:sz w:val="20"/>
                <w:szCs w:val="20"/>
                <w:lang w:val="hy-AM"/>
              </w:rPr>
              <w:t>- 31962-2013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анемичный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запахов</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упаковано: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намеревался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контейнером,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изолированный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пропорционально</w:t>
            </w:r>
            <w:r w:rsidRPr="00602AF2">
              <w:rPr>
                <w:rFonts w:ascii="GHEA Grapalat" w:hAnsi="GHEA Grapalat"/>
                <w:color w:val="000000"/>
                <w:sz w:val="20"/>
                <w:szCs w:val="20"/>
                <w:lang w:val="hy-AM"/>
              </w:rPr>
              <w:t>,</w:t>
            </w:r>
            <w:r w:rsidRPr="00602AF2">
              <w:rPr>
                <w:rFonts w:ascii="GHEA Grapalat" w:hAnsi="GHEA Grapalat"/>
                <w:b/>
                <w:color w:val="000000" w:themeColor="text1"/>
                <w:sz w:val="20"/>
                <w:szCs w:val="20"/>
                <w:lang w:val="hy-AM"/>
              </w:rPr>
              <w:t>900</w:t>
            </w:r>
            <w:r w:rsidRPr="00602AF2">
              <w:rPr>
                <w:rFonts w:ascii="GHEA Grapalat" w:hAnsi="GHEA Grapalat" w:cs="Sylfaen"/>
                <w:b/>
                <w:color w:val="000000" w:themeColor="text1"/>
                <w:sz w:val="20"/>
                <w:szCs w:val="20"/>
                <w:lang w:val="hy-AM"/>
              </w:rPr>
              <w:t>на грамм</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до</w:t>
            </w:r>
            <w:r w:rsidRPr="00602AF2">
              <w:rPr>
                <w:rFonts w:ascii="GHEA Grapalat" w:hAnsi="GHEA Grapalat"/>
                <w:b/>
                <w:color w:val="000000" w:themeColor="text1"/>
                <w:sz w:val="20"/>
                <w:szCs w:val="20"/>
                <w:lang w:val="hy-AM"/>
              </w:rPr>
              <w:t>1.1</w:t>
            </w:r>
            <w:r w:rsidRPr="00602AF2">
              <w:rPr>
                <w:rFonts w:ascii="GHEA Grapalat" w:hAnsi="GHEA Grapalat" w:cs="Sylfaen"/>
                <w:b/>
                <w:color w:val="000000" w:themeColor="text1"/>
                <w:sz w:val="20"/>
                <w:szCs w:val="20"/>
                <w:lang w:val="hy-AM"/>
              </w:rPr>
              <w:t>кг:</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без</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водный</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масса</w:t>
            </w:r>
            <w:r w:rsidRPr="00602AF2">
              <w:rPr>
                <w:rFonts w:ascii="GHEA Grapalat" w:hAnsi="GHEA Grapalat"/>
                <w:color w:val="000000" w:themeColor="text1"/>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90%:</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продукту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обязательный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условия: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034/2013)</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xml:space="preserve">021/2011),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его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частично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022/2011),</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2012</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Июль</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58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одобренный</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Пищевая ценность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добавки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ароматизаторы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технологический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вспомогательный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означает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безопасности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требования</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029/2012),</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Август</w:t>
            </w:r>
            <w:r w:rsidRPr="00602AF2">
              <w:rPr>
                <w:rFonts w:ascii="GHEA Grapalat" w:hAnsi="GHEA Grapalat"/>
                <w:color w:val="000000"/>
                <w:sz w:val="20"/>
                <w:szCs w:val="20"/>
                <w:lang w:val="hy-AM"/>
              </w:rPr>
              <w:t>16-</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769</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005/2011)</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Армения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закон.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 получения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900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900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w:t>
            </w:r>
            <w:r>
              <w:rPr>
                <w:rFonts w:ascii="GHEA Grapalat" w:hAnsi="GHEA Grapalat" w:cs="Sylfaen"/>
                <w:sz w:val="16"/>
                <w:szCs w:val="16"/>
                <w:lang w:val="hy-AM"/>
              </w:rPr>
              <w:lastRenderedPageBreak/>
              <w:t>рабочего дня декабря 2026 года включительно, в детском саду.</w:t>
            </w:r>
          </w:p>
        </w:tc>
      </w:tr>
      <w:tr w:rsidR="00B727DA" w:rsidRPr="00D50B6C"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15541200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Сыр</w:t>
            </w:r>
            <w:r w:rsidRPr="009A0572">
              <w:rPr>
                <w:rFonts w:ascii="Arial Armenian" w:hAnsi="Arial Armenian"/>
                <w:color w:val="000000"/>
                <w:sz w:val="22"/>
                <w:szCs w:val="22"/>
              </w:rPr>
              <w:t xml:space="preserve"> </w:t>
            </w:r>
            <w:r w:rsidRPr="009A0572">
              <w:rPr>
                <w:rFonts w:ascii="Sylfaen" w:hAnsi="Sylfaen" w:cs="Sylfaen"/>
                <w:color w:val="000000"/>
                <w:sz w:val="22"/>
                <w:szCs w:val="22"/>
              </w:rPr>
              <w:t>бедный</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Чанах</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2-6</w:t>
            </w:r>
            <w:r w:rsidRPr="00602AF2">
              <w:rPr>
                <w:rFonts w:ascii="GHEA Grapalat" w:hAnsi="GHEA Grapalat" w:cs="Sylfaen"/>
                <w:b/>
                <w:color w:val="FF0000"/>
                <w:sz w:val="20"/>
                <w:szCs w:val="20"/>
                <w:lang w:val="hy-AM"/>
              </w:rPr>
              <w:t>кг</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соленая вода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сыр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36-40%</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фабрика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упаковкой.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АСТ</w:t>
            </w:r>
            <w:r w:rsidRPr="00602AF2">
              <w:rPr>
                <w:rFonts w:ascii="GHEA Grapalat" w:hAnsi="GHEA Grapalat"/>
                <w:color w:val="000000"/>
                <w:sz w:val="20"/>
                <w:szCs w:val="20"/>
                <w:lang w:val="hy-AM"/>
              </w:rPr>
              <w:t>377-2016</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эквивалент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ГОСТ</w:t>
            </w:r>
            <w:r w:rsidRPr="00602AF2">
              <w:rPr>
                <w:rFonts w:ascii="GHEA Grapalat" w:hAnsi="GHEA Grapalat"/>
                <w:color w:val="000000"/>
                <w:sz w:val="20"/>
                <w:szCs w:val="20"/>
                <w:lang w:val="hy-AM"/>
              </w:rPr>
              <w:t>7616-85</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эквивалент.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идентификация: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67</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033/2013),</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021/2011),</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его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частично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022/2011),</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2012</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Июль</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58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гарантированный</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Пищевая ценность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добавки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ароматизаторы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технологический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вспомогательный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означает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безопасности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требования</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029/2012),</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Август</w:t>
            </w:r>
            <w:r w:rsidRPr="00602AF2">
              <w:rPr>
                <w:rFonts w:ascii="GHEA Grapalat" w:hAnsi="GHEA Grapalat"/>
                <w:color w:val="000000"/>
                <w:sz w:val="20"/>
                <w:szCs w:val="20"/>
                <w:lang w:val="hy-AM"/>
              </w:rPr>
              <w:t>16-</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769</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005/2011)</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200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200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w:t>
            </w:r>
            <w:r>
              <w:rPr>
                <w:rFonts w:ascii="GHEA Grapalat" w:hAnsi="GHEA Grapalat" w:cs="Sylfaen"/>
                <w:sz w:val="16"/>
                <w:szCs w:val="16"/>
                <w:lang w:val="hy-AM"/>
              </w:rPr>
              <w:lastRenderedPageBreak/>
              <w:t>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15511100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Молоко</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Пастеризованный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3,2 %</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пригодность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и</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картон</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 или стеклянный контейнер с пластиковым контейнером для еды</w:t>
            </w:r>
            <w:r w:rsidRPr="00602AF2">
              <w:rPr>
                <w:rFonts w:ascii="GHEA Grapalat" w:hAnsi="GHEA Grapalat"/>
                <w:b/>
                <w:color w:val="FF0000"/>
                <w:sz w:val="20"/>
                <w:szCs w:val="20"/>
                <w:lang w:val="hy-AM"/>
              </w:rPr>
              <w:t>, 0,5-1</w:t>
            </w:r>
            <w:r w:rsidRPr="00602AF2">
              <w:rPr>
                <w:rFonts w:ascii="GHEA Grapalat" w:hAnsi="GHEA Grapalat" w:cs="Sylfaen"/>
                <w:b/>
                <w:color w:val="FF0000"/>
                <w:sz w:val="20"/>
                <w:szCs w:val="20"/>
                <w:lang w:val="hy-AM"/>
              </w:rPr>
              <w:t>литр</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контейнер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ГОСТ</w:t>
            </w:r>
            <w:r w:rsidRPr="00602AF2">
              <w:rPr>
                <w:rFonts w:ascii="GHEA Grapalat" w:hAnsi="GHEA Grapalat"/>
                <w:color w:val="000000"/>
                <w:sz w:val="20"/>
                <w:szCs w:val="20"/>
                <w:lang w:val="hy-AM"/>
              </w:rPr>
              <w:t>13277-79</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эквивалент.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продукту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обязательный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условия: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67</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xml:space="preserve">021/2011),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его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частично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022/2011),</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2012</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Июль</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58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одобренный</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Пищевая ценность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добавки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ароматизаторы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технологический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вспомогательный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означает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безопасности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требования</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029/2012),</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Август</w:t>
            </w:r>
            <w:r w:rsidRPr="00602AF2">
              <w:rPr>
                <w:rFonts w:ascii="GHEA Grapalat" w:hAnsi="GHEA Grapalat"/>
                <w:color w:val="000000"/>
                <w:sz w:val="20"/>
                <w:szCs w:val="20"/>
                <w:lang w:val="hy-AM"/>
              </w:rPr>
              <w:t>16-</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769</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005/2011)</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Армения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закон</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 меньшей мере</w:t>
            </w:r>
            <w:r w:rsidRPr="00602AF2">
              <w:rPr>
                <w:rFonts w:ascii="GHEA Grapalat" w:hAnsi="GHEA Grapalat"/>
                <w:color w:val="000000"/>
                <w:sz w:val="20"/>
                <w:szCs w:val="20"/>
                <w:lang w:val="hy-AM"/>
              </w:rPr>
              <w:t>50</w:t>
            </w:r>
            <w:r w:rsidRPr="00602AF2">
              <w:rPr>
                <w:rFonts w:ascii="GHEA Grapalat" w:hAnsi="GHEA Grapalat" w:cs="Sylfaen"/>
                <w:color w:val="000000"/>
                <w:sz w:val="20"/>
                <w:szCs w:val="20"/>
                <w:lang w:val="hy-AM"/>
              </w:rPr>
              <w:t>минута</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2000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2000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w:t>
            </w:r>
            <w:r>
              <w:rPr>
                <w:rFonts w:ascii="GHEA Grapalat" w:hAnsi="GHEA Grapalat" w:cs="Sylfaen"/>
                <w:sz w:val="16"/>
                <w:szCs w:val="16"/>
                <w:lang w:val="hy-AM"/>
              </w:rPr>
              <w:lastRenderedPageBreak/>
              <w:t>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15551600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Йогурт</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sz w:val="20"/>
                <w:szCs w:val="20"/>
                <w:lang w:val="hy-AM"/>
              </w:rPr>
              <w:t>Из свежего коровьего молока, содержание жира не менее 3%.</w:t>
            </w:r>
            <w:r w:rsidRPr="00602AF2">
              <w:rPr>
                <w:rFonts w:ascii="GHEA Grapalat" w:hAnsi="GHEA Grapalat" w:cs="Sylfaen"/>
                <w:color w:val="000000"/>
                <w:sz w:val="20"/>
                <w:szCs w:val="20"/>
                <w:lang w:val="hy-AM"/>
              </w:rPr>
              <w:t>Йогурт: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АСТ</w:t>
            </w:r>
            <w:r w:rsidRPr="00602AF2">
              <w:rPr>
                <w:rFonts w:ascii="GHEA Grapalat" w:hAnsi="GHEA Grapalat"/>
                <w:color w:val="000000"/>
                <w:sz w:val="20"/>
                <w:szCs w:val="20"/>
                <w:lang w:val="hy-AM"/>
              </w:rPr>
              <w:t>120-2005</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данные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стандарт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индикаторы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эквивалент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Непорочный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готовый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полученный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плотный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соус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молочная кислота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запахом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цвет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молочно-белый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кремового цвета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даже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весь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оптом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масло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массивный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3,2%-</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(90-</w:t>
            </w:r>
            <w:r w:rsidRPr="00602AF2">
              <w:rPr>
                <w:rFonts w:ascii="GHEA Grapalat" w:hAnsi="GHEA Grapalat"/>
                <w:color w:val="000000"/>
                <w:sz w:val="20"/>
                <w:szCs w:val="20"/>
                <w:lang w:val="hy-AM"/>
              </w:rPr>
              <w:lastRenderedPageBreak/>
              <w:t>140)°Т,</w:t>
            </w:r>
            <w:r w:rsidRPr="00602AF2">
              <w:rPr>
                <w:rFonts w:ascii="GHEA Grapalat" w:hAnsi="GHEA Grapalat" w:cs="Sylfaen"/>
                <w:color w:val="000000"/>
                <w:sz w:val="20"/>
                <w:szCs w:val="20"/>
                <w:lang w:val="hy-AM"/>
              </w:rPr>
              <w:t>сухой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материалы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массивный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8,1%-</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плотность: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смесь</w:t>
            </w:r>
            <w:r w:rsidRPr="00602AF2">
              <w:rPr>
                <w:rFonts w:ascii="GHEA Grapalat" w:hAnsi="GHEA Grapalat"/>
                <w:color w:val="000000"/>
                <w:sz w:val="20"/>
                <w:szCs w:val="20"/>
                <w:lang w:val="hy-AM"/>
              </w:rPr>
              <w:t>/200С</w:t>
            </w:r>
            <w:r w:rsidRPr="00602AF2">
              <w:rPr>
                <w:rFonts w:ascii="GHEA Grapalat" w:hAnsi="GHEA Grapalat" w:cs="Sylfaen"/>
                <w:color w:val="000000"/>
                <w:sz w:val="20"/>
                <w:szCs w:val="20"/>
                <w:lang w:val="hy-AM"/>
              </w:rPr>
              <w:t>при данных условиях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1,028</w:t>
            </w:r>
            <w:r w:rsidRPr="00602AF2">
              <w:rPr>
                <w:rFonts w:ascii="GHEA Grapalat" w:hAnsi="GHEA Grapalat" w:cs="Sylfaen"/>
                <w:color w:val="000000"/>
                <w:sz w:val="20"/>
                <w:szCs w:val="20"/>
                <w:lang w:val="hy-AM"/>
              </w:rPr>
              <w:t>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см</w:t>
            </w:r>
            <w:r w:rsidRPr="00602AF2">
              <w:rPr>
                <w:rFonts w:ascii="GHEA Grapalat" w:hAnsi="GHEA Grapalat"/>
                <w:color w:val="000000"/>
                <w:sz w:val="20"/>
                <w:szCs w:val="20"/>
                <w:lang w:val="hy-AM"/>
              </w:rPr>
              <w:t>3,</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завод 920 г-</w:t>
            </w:r>
            <w:r w:rsidRPr="00602AF2">
              <w:rPr>
                <w:rFonts w:ascii="GHEA Grapalat" w:hAnsi="GHEA Grapalat"/>
                <w:b/>
                <w:color w:val="FF0000"/>
                <w:sz w:val="20"/>
                <w:szCs w:val="20"/>
                <w:lang w:val="hy-AM"/>
              </w:rPr>
              <w:t>1000</w:t>
            </w:r>
            <w:r w:rsidRPr="00602AF2">
              <w:rPr>
                <w:rFonts w:ascii="GHEA Grapalat" w:hAnsi="GHEA Grapalat" w:cs="Sylfaen"/>
                <w:b/>
                <w:color w:val="FF0000"/>
                <w:sz w:val="20"/>
                <w:szCs w:val="20"/>
                <w:lang w:val="hy-AM"/>
              </w:rPr>
              <w:t>с</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закрыто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крышкой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10</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90%:</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продукту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обязательный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условия: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67</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xml:space="preserve">021/2011),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его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частично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022/2011),</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2012</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Июль</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58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одобренный</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Пищевая ценность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добавки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ароматизаторы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технологический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вспомогательный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означает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безопасности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требования</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029/2012),</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Август</w:t>
            </w:r>
            <w:r w:rsidRPr="00602AF2">
              <w:rPr>
                <w:rFonts w:ascii="GHEA Grapalat" w:hAnsi="GHEA Grapalat"/>
                <w:color w:val="000000"/>
                <w:sz w:val="20"/>
                <w:szCs w:val="20"/>
                <w:lang w:val="hy-AM"/>
              </w:rPr>
              <w:t>16-</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769</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005/2011)</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 &lt;&lt;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&gt;&gt;</w:t>
            </w:r>
            <w:r w:rsidRPr="00602AF2">
              <w:rPr>
                <w:rFonts w:ascii="GHEA Grapalat" w:hAnsi="GHEA Grapalat" w:cs="Sylfaen"/>
                <w:color w:val="000000"/>
                <w:sz w:val="20"/>
                <w:szCs w:val="20"/>
                <w:lang w:val="hy-AM"/>
              </w:rPr>
              <w:t>Армения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закон</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Примечание: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1800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1800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Pr>
                <w:rFonts w:ascii="GHEA Grapalat" w:hAnsi="GHEA Grapalat" w:cs="Sylfaen"/>
                <w:sz w:val="16"/>
                <w:szCs w:val="16"/>
                <w:lang w:val="hy-AM"/>
              </w:rPr>
              <w:lastRenderedPageBreak/>
              <w:t>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15512000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Любитель воды</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содержание жира</w:t>
            </w:r>
            <w:r w:rsidRPr="00602AF2">
              <w:rPr>
                <w:rFonts w:ascii="GHEA Grapalat" w:hAnsi="GHEA Grapalat"/>
                <w:color w:val="000000"/>
                <w:sz w:val="20"/>
                <w:szCs w:val="20"/>
                <w:lang w:val="hy-AM"/>
              </w:rPr>
              <w:t>` 18 %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высокий</w:t>
            </w:r>
            <w:r w:rsidRPr="00602AF2">
              <w:rPr>
                <w:rFonts w:ascii="GHEA Grapalat" w:hAnsi="GHEA Grapalat"/>
                <w:color w:val="FF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фабрика:</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 г</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герметичный</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закрыто</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90%:</w:t>
            </w:r>
            <w:r w:rsidRPr="00602AF2">
              <w:rPr>
                <w:rFonts w:ascii="GHEA Grapalat" w:hAnsi="GHEA Grapalat" w:cs="Sylfaen"/>
                <w:color w:val="000000"/>
                <w:sz w:val="20"/>
                <w:szCs w:val="20"/>
                <w:lang w:val="hy-AM"/>
              </w:rPr>
              <w:t>ГОСТ</w:t>
            </w:r>
            <w:r w:rsidRPr="00602AF2">
              <w:rPr>
                <w:rFonts w:ascii="GHEA Grapalat" w:hAnsi="GHEA Grapalat"/>
                <w:color w:val="000000"/>
                <w:sz w:val="20"/>
                <w:szCs w:val="20"/>
                <w:lang w:val="hy-AM"/>
              </w:rPr>
              <w:t>31452-2012</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эквивалент.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продукту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обязательный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условия: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67</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xml:space="preserve">021/2011),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его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частично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022/2011),</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2012</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Июль</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58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одобренный</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Пищевая ценность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добавки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ароматизаторы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технологический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вспомогательный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означает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безопасности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требования</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029/2012),</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Август</w:t>
            </w:r>
            <w:r w:rsidRPr="00602AF2">
              <w:rPr>
                <w:rFonts w:ascii="GHEA Grapalat" w:hAnsi="GHEA Grapalat"/>
                <w:color w:val="000000"/>
                <w:sz w:val="20"/>
                <w:szCs w:val="20"/>
                <w:lang w:val="hy-AM"/>
              </w:rPr>
              <w:t>16-</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769</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005/2011)</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 &lt;&lt;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&gt;&gt;</w:t>
            </w:r>
            <w:r w:rsidRPr="00602AF2">
              <w:rPr>
                <w:rFonts w:ascii="GHEA Grapalat" w:hAnsi="GHEA Grapalat" w:cs="Sylfaen"/>
                <w:color w:val="000000"/>
                <w:sz w:val="20"/>
                <w:szCs w:val="20"/>
                <w:lang w:val="hy-AM"/>
              </w:rPr>
              <w:t>Армения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закон</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rsidR="00B727DA" w:rsidRPr="00602AF2" w:rsidRDefault="00B727DA" w:rsidP="005A06CB">
            <w:pPr>
              <w:jc w:val="center"/>
              <w:rPr>
                <w:rFonts w:ascii="GHEA Grapalat" w:hAnsi="GHEA Grapalat"/>
                <w:color w:val="000000"/>
                <w:sz w:val="20"/>
                <w:szCs w:val="20"/>
                <w:lang w:val="hy-AM"/>
              </w:rPr>
            </w:pPr>
            <w:r>
              <w:rPr>
                <w:rFonts w:ascii="Arial Armenian" w:hAnsi="Arial Armenian"/>
                <w:color w:val="000000"/>
                <w:sz w:val="18"/>
                <w:szCs w:val="18"/>
              </w:rPr>
              <w:t>50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50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sz w:val="18"/>
                <w:szCs w:val="18"/>
              </w:rPr>
              <w:t>15542100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Творог</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Творог</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масло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содержание</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210-240</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Т,</w:t>
            </w:r>
            <w:r w:rsidRPr="00602AF2">
              <w:rPr>
                <w:rFonts w:ascii="GHEA Grapalat" w:hAnsi="GHEA Grapalat" w:cs="Sylfaen"/>
                <w:b/>
                <w:color w:val="000000" w:themeColor="text1"/>
                <w:sz w:val="20"/>
                <w:szCs w:val="20"/>
                <w:lang w:val="hy-AM"/>
              </w:rPr>
              <w:t>упаковка</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фабрика</w:t>
            </w:r>
            <w:r w:rsidRPr="00602AF2">
              <w:rPr>
                <w:rFonts w:ascii="GHEA Grapalat" w:hAnsi="GHEA Grapalat"/>
                <w:b/>
                <w:color w:val="000000" w:themeColor="text1"/>
                <w:sz w:val="20"/>
                <w:szCs w:val="20"/>
                <w:lang w:val="hy-AM"/>
              </w:rPr>
              <w:t>,</w:t>
            </w:r>
            <w:r w:rsidRPr="00602AF2">
              <w:rPr>
                <w:rFonts w:ascii="GHEA Grapalat" w:hAnsi="GHEA Grapalat" w:cs="Sylfaen"/>
                <w:b/>
                <w:color w:val="000000" w:themeColor="text1"/>
                <w:sz w:val="20"/>
                <w:szCs w:val="20"/>
                <w:lang w:val="hy-AM"/>
              </w:rPr>
              <w:t>От 180 г до 400 г</w:t>
            </w:r>
            <w:r w:rsidRPr="00602AF2">
              <w:rPr>
                <w:rFonts w:ascii="GHEA Grapalat" w:hAnsi="GHEA Grapalat"/>
                <w:color w:val="000000" w:themeColor="text1"/>
                <w:sz w:val="20"/>
                <w:szCs w:val="20"/>
                <w:lang w:val="hy-AM"/>
              </w:rPr>
              <w:t>г или 1000 г,</w:t>
            </w:r>
            <w:r w:rsidRPr="00602AF2">
              <w:rPr>
                <w:rFonts w:ascii="GHEA Grapalat" w:hAnsi="GHEA Grapalat" w:cs="Sylfaen"/>
                <w:b/>
                <w:color w:val="000000" w:themeColor="text1"/>
                <w:sz w:val="20"/>
                <w:szCs w:val="20"/>
                <w:lang w:val="hy-AM"/>
              </w:rPr>
              <w:t>герметичный</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упакованный</w:t>
            </w:r>
            <w:r w:rsidRPr="00602AF2">
              <w:rPr>
                <w:rFonts w:ascii="GHEA Grapalat" w:hAnsi="GHEA Grapalat"/>
                <w:color w:val="000000" w:themeColor="text1"/>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ГОСТ</w:t>
            </w:r>
            <w:r w:rsidRPr="00602AF2">
              <w:rPr>
                <w:rFonts w:ascii="GHEA Grapalat" w:hAnsi="GHEA Grapalat"/>
                <w:color w:val="000000"/>
                <w:sz w:val="20"/>
                <w:szCs w:val="20"/>
                <w:lang w:val="hy-AM"/>
              </w:rPr>
              <w:t>31453-2013</w:t>
            </w:r>
            <w:r w:rsidRPr="00602AF2">
              <w:rPr>
                <w:rFonts w:ascii="GHEA Grapalat" w:hAnsi="GHEA Grapalat" w:cs="Tahoma"/>
                <w:color w:val="000000"/>
                <w:sz w:val="20"/>
                <w:szCs w:val="20"/>
                <w:lang w:val="hy-AM"/>
              </w:rPr>
              <w:t>Возможности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 продукту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обязательный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условия: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2013</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Октябрь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67</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молочные продукты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880</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 xml:space="preserve">021/2011),  </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Декабрь</w:t>
            </w:r>
            <w:r w:rsidRPr="00602AF2">
              <w:rPr>
                <w:rFonts w:ascii="GHEA Grapalat" w:hAnsi="GHEA Grapalat"/>
                <w:color w:val="000000"/>
                <w:sz w:val="20"/>
                <w:szCs w:val="20"/>
                <w:lang w:val="hy-AM"/>
              </w:rPr>
              <w:t>9-</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881</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его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частично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022/2011),</w:t>
            </w:r>
            <w:r w:rsidRPr="00602AF2">
              <w:rPr>
                <w:rFonts w:ascii="GHEA Grapalat" w:hAnsi="GHEA Grapalat" w:cs="Sylfaen"/>
                <w:color w:val="000000"/>
                <w:sz w:val="20"/>
                <w:szCs w:val="20"/>
                <w:lang w:val="hy-AM"/>
              </w:rPr>
              <w:t>евразийский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экономический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совет</w:t>
            </w:r>
            <w:r w:rsidRPr="00602AF2">
              <w:rPr>
                <w:rFonts w:ascii="GHEA Grapalat" w:hAnsi="GHEA Grapalat"/>
                <w:color w:val="000000"/>
                <w:sz w:val="20"/>
                <w:szCs w:val="20"/>
                <w:lang w:val="hy-AM"/>
              </w:rPr>
              <w:t>2012</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Июль</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58</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одобренный</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Пищевая ценность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добавки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ароматизаторы</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технологический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вспомогательный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означает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безопасности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представлено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требования</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029/2012),</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союз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комиссия</w:t>
            </w:r>
            <w:r w:rsidRPr="00602AF2">
              <w:rPr>
                <w:rFonts w:ascii="GHEA Grapalat" w:hAnsi="GHEA Grapalat"/>
                <w:color w:val="000000"/>
                <w:sz w:val="20"/>
                <w:szCs w:val="20"/>
                <w:lang w:val="hy-AM"/>
              </w:rPr>
              <w:t>2011</w:t>
            </w:r>
            <w:r w:rsidRPr="00602AF2">
              <w:rPr>
                <w:rFonts w:ascii="GHEA Grapalat" w:hAnsi="GHEA Grapalat" w:cs="Sylfaen"/>
                <w:color w:val="000000"/>
                <w:sz w:val="20"/>
                <w:szCs w:val="20"/>
                <w:lang w:val="hy-AM"/>
              </w:rPr>
              <w:t>год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Август</w:t>
            </w:r>
            <w:r w:rsidRPr="00602AF2">
              <w:rPr>
                <w:rFonts w:ascii="GHEA Grapalat" w:hAnsi="GHEA Grapalat"/>
                <w:color w:val="000000"/>
                <w:sz w:val="20"/>
                <w:szCs w:val="20"/>
                <w:lang w:val="hy-AM"/>
              </w:rPr>
              <w:t>16-</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число</w:t>
            </w:r>
            <w:r w:rsidRPr="00602AF2">
              <w:rPr>
                <w:rFonts w:ascii="GHEA Grapalat" w:hAnsi="GHEA Grapalat"/>
                <w:color w:val="000000"/>
                <w:sz w:val="20"/>
                <w:szCs w:val="20"/>
                <w:lang w:val="hy-AM"/>
              </w:rPr>
              <w:t>769</w:t>
            </w:r>
            <w:r w:rsidRPr="00602AF2">
              <w:rPr>
                <w:rFonts w:ascii="GHEA Grapalat" w:hAnsi="GHEA Grapalat" w:cs="Sylfaen"/>
                <w:color w:val="000000"/>
                <w:sz w:val="20"/>
                <w:szCs w:val="20"/>
                <w:lang w:val="hy-AM"/>
              </w:rPr>
              <w:t>по решению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принял</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Упаковка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Таможня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ТК</w:t>
            </w:r>
            <w:r w:rsidRPr="00602AF2">
              <w:rPr>
                <w:rFonts w:ascii="GHEA Grapalat" w:hAnsi="GHEA Grapalat"/>
                <w:color w:val="000000"/>
                <w:sz w:val="20"/>
                <w:szCs w:val="20"/>
                <w:lang w:val="hy-AM"/>
              </w:rPr>
              <w:t>005/2011)</w:t>
            </w:r>
            <w:r w:rsidRPr="00602AF2">
              <w:rPr>
                <w:rFonts w:ascii="GHEA Grapalat" w:hAnsi="GHEA Grapalat" w:cs="Sylfaen"/>
                <w:color w:val="000000"/>
                <w:sz w:val="20"/>
                <w:szCs w:val="20"/>
                <w:lang w:val="hy-AM"/>
              </w:rPr>
              <w:t>правила</w:t>
            </w:r>
            <w:r w:rsidRPr="00602AF2">
              <w:rPr>
                <w:rFonts w:ascii="GHEA Grapalat" w:hAnsi="GHEA Grapalat"/>
                <w:color w:val="000000"/>
                <w:sz w:val="20"/>
                <w:szCs w:val="20"/>
                <w:lang w:val="hy-AM"/>
              </w:rPr>
              <w:t>, &lt;&lt;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w:t>
            </w:r>
            <w:r w:rsidRPr="00602AF2">
              <w:rPr>
                <w:rFonts w:ascii="GHEA Grapalat" w:hAnsi="GHEA Grapalat"/>
                <w:color w:val="000000"/>
                <w:sz w:val="20"/>
                <w:szCs w:val="20"/>
                <w:lang w:val="hy-AM"/>
              </w:rPr>
              <w:t>&gt;&gt;</w:t>
            </w:r>
            <w:r w:rsidRPr="00602AF2">
              <w:rPr>
                <w:rFonts w:ascii="GHEA Grapalat" w:hAnsi="GHEA Grapalat" w:cs="Sylfaen"/>
                <w:color w:val="000000"/>
                <w:sz w:val="20"/>
                <w:szCs w:val="20"/>
                <w:lang w:val="hy-AM"/>
              </w:rPr>
              <w:t>Армения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закон</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rsidR="00B727DA" w:rsidRPr="00602AF2" w:rsidRDefault="00B727DA" w:rsidP="005A06CB">
            <w:pPr>
              <w:jc w:val="center"/>
              <w:rPr>
                <w:rFonts w:ascii="GHEA Grapalat" w:hAnsi="GHEA Grapalat"/>
                <w:color w:val="000000"/>
                <w:sz w:val="20"/>
                <w:szCs w:val="20"/>
                <w:lang w:val="hy-AM"/>
              </w:rPr>
            </w:pPr>
            <w:r>
              <w:rPr>
                <w:rFonts w:ascii="Arial Armenian" w:hAnsi="Arial Armenian"/>
                <w:color w:val="000000"/>
                <w:sz w:val="18"/>
                <w:szCs w:val="18"/>
              </w:rPr>
              <w:t>130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130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03222125</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клубника</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sz w:val="20"/>
                <w:szCs w:val="20"/>
              </w:rPr>
            </w:pPr>
            <w:r w:rsidRPr="00602AF2">
              <w:rPr>
                <w:rFonts w:ascii="GHEA Grapalat" w:hAnsi="GHEA Grapalat" w:cs="Sylfaen"/>
                <w:sz w:val="20"/>
                <w:szCs w:val="20"/>
              </w:rPr>
              <w:t>Клубника</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B727DA" w:rsidRPr="00602AF2" w:rsidRDefault="00B727DA" w:rsidP="005A06CB">
            <w:pPr>
              <w:jc w:val="center"/>
              <w:rPr>
                <w:rFonts w:ascii="GHEA Grapalat" w:hAnsi="GHEA Grapalat"/>
                <w:sz w:val="20"/>
                <w:szCs w:val="20"/>
                <w:lang w:val="hy-AM"/>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sz w:val="20"/>
                <w:szCs w:val="20"/>
              </w:rPr>
              <w:t>Май - октябрь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rsidR="00B727DA" w:rsidRPr="00602AF2" w:rsidRDefault="00B727DA" w:rsidP="005A06CB">
            <w:pPr>
              <w:jc w:val="center"/>
              <w:rPr>
                <w:rFonts w:ascii="GHEA Grapalat" w:hAnsi="GHEA Grapalat"/>
                <w:color w:val="000000"/>
                <w:sz w:val="20"/>
                <w:szCs w:val="20"/>
                <w:lang w:val="hy-AM"/>
              </w:rPr>
            </w:pPr>
            <w:r>
              <w:rPr>
                <w:rFonts w:ascii="Arial Armenian" w:hAnsi="Arial Armenian"/>
                <w:color w:val="000000"/>
                <w:sz w:val="18"/>
                <w:szCs w:val="18"/>
              </w:rPr>
              <w:t>25</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25</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03222126</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Arial Armenian" w:hAnsi="Arial Armenian"/>
                <w:color w:val="000000"/>
                <w:sz w:val="22"/>
                <w:szCs w:val="22"/>
              </w:rPr>
              <w:t xml:space="preserve"> </w:t>
            </w:r>
            <w:r w:rsidRPr="009A0572">
              <w:rPr>
                <w:rFonts w:ascii="Sylfaen" w:hAnsi="Sylfaen" w:cs="Sylfaen"/>
                <w:color w:val="000000"/>
                <w:sz w:val="22"/>
                <w:szCs w:val="22"/>
              </w:rPr>
              <w:t>Малина</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sz w:val="20"/>
                <w:szCs w:val="20"/>
              </w:rPr>
            </w:pPr>
            <w:r w:rsidRPr="00602AF2">
              <w:rPr>
                <w:rFonts w:ascii="GHEA Grapalat" w:hAnsi="GHEA Grapalat" w:cs="Sylfaen"/>
                <w:sz w:val="20"/>
                <w:szCs w:val="20"/>
              </w:rPr>
              <w:t>Малина</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 июнь-октябрь.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25</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25</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D0D0D"/>
                <w:sz w:val="18"/>
                <w:szCs w:val="18"/>
              </w:rPr>
              <w:t>03222131</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Абрикос</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 xml:space="preserve">Абрикосы свежие, относятся к группе I фруктов,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 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Июль</w:t>
            </w:r>
            <w:proofErr w:type="gramEnd"/>
            <w:r w:rsidRPr="00602AF2">
              <w:rPr>
                <w:rFonts w:ascii="GHEA Grapalat" w:hAnsi="GHEA Grapalat" w:cs="Sylfaen"/>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170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170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w:t>
            </w:r>
            <w:r>
              <w:rPr>
                <w:rFonts w:ascii="GHEA Grapalat" w:hAnsi="GHEA Grapalat" w:cs="Sylfaen"/>
                <w:sz w:val="16"/>
                <w:szCs w:val="16"/>
                <w:lang w:val="hy-AM"/>
              </w:rPr>
              <w:lastRenderedPageBreak/>
              <w:t>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03222134</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слива</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Сливы свежие, безвредные, полезные и сочные, относятся к группе I фруктов. Безопасность соответствует требованиям Закона Республики Армения «О безопасности пищевых продуктов» и другим нормативно-правовым актам и правилам. В зависимости от сезона.</w:t>
            </w:r>
            <w:r w:rsidRPr="00602AF2">
              <w:rPr>
                <w:rFonts w:ascii="GHEA Grapalat" w:hAnsi="GHEA Grapalat" w:cs="Sylfaen"/>
                <w:color w:val="FF0000"/>
                <w:sz w:val="20"/>
                <w:szCs w:val="20"/>
              </w:rPr>
              <w:t>с июля по октябрь</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03222119</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Апельсин</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 Сезон: с октября по февраль.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03221122</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Тыква</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Тыква</w:t>
            </w:r>
            <w:r w:rsidRPr="00602AF2">
              <w:rPr>
                <w:rFonts w:ascii="GHEA Grapalat" w:hAnsi="GHEA Grapalat" w:cs="Sylfaen"/>
                <w:sz w:val="20"/>
                <w:szCs w:val="20"/>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90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90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03221410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Капуста</w:t>
            </w:r>
            <w:r w:rsidRPr="009A0572">
              <w:rPr>
                <w:rFonts w:ascii="Arial Armenian" w:hAnsi="Arial Armenian"/>
                <w:color w:val="000000"/>
                <w:sz w:val="22"/>
                <w:szCs w:val="22"/>
              </w:rPr>
              <w:t xml:space="preserve"> </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600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600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03221110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Морковь</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474D"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связь</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341FAB" w:rsidRDefault="00B727DA" w:rsidP="005A06CB">
            <w:pPr>
              <w:jc w:val="center"/>
              <w:rPr>
                <w:rFonts w:ascii="GHEA Grapalat" w:hAnsi="GHEA Grapalat"/>
                <w:color w:val="000000" w:themeColor="text1"/>
                <w:sz w:val="20"/>
                <w:szCs w:val="20"/>
              </w:rPr>
            </w:pPr>
            <w:r w:rsidRPr="00341FAB">
              <w:rPr>
                <w:rFonts w:ascii="Arial Armenian" w:hAnsi="Arial Armenian"/>
                <w:color w:val="000000" w:themeColor="text1"/>
                <w:sz w:val="18"/>
                <w:szCs w:val="18"/>
              </w:rPr>
              <w:t>790</w:t>
            </w:r>
          </w:p>
        </w:tc>
        <w:tc>
          <w:tcPr>
            <w:tcW w:w="992" w:type="dxa"/>
          </w:tcPr>
          <w:p w:rsidR="00B727DA" w:rsidRPr="00341FAB" w:rsidRDefault="00B727DA" w:rsidP="005A06CB">
            <w:pPr>
              <w:jc w:val="center"/>
              <w:rPr>
                <w:rFonts w:ascii="GHEA Grapalat" w:hAnsi="GHEA Grapalat" w:cs="Sylfaen"/>
                <w:color w:val="000000" w:themeColor="text1"/>
                <w:sz w:val="20"/>
                <w:szCs w:val="20"/>
                <w:lang w:val="hy-AM"/>
              </w:rPr>
            </w:pPr>
            <w:r w:rsidRPr="00341FAB">
              <w:rPr>
                <w:rFonts w:ascii="GHEA Grapalat" w:hAnsi="GHEA Grapalat" w:cs="Sylfaen"/>
                <w:color w:val="000000" w:themeColor="text1"/>
                <w:sz w:val="16"/>
                <w:szCs w:val="16"/>
                <w:lang w:val="hy-AM"/>
              </w:rPr>
              <w:t>К</w:t>
            </w:r>
            <w:r w:rsidRPr="00341FAB">
              <w:rPr>
                <w:rFonts w:ascii="MS Mincho" w:eastAsia="MS Mincho" w:hAnsi="MS Mincho" w:cs="MS Mincho" w:hint="eastAsia"/>
                <w:color w:val="000000" w:themeColor="text1"/>
                <w:sz w:val="16"/>
                <w:szCs w:val="16"/>
                <w:lang w:val="hy-AM"/>
              </w:rPr>
              <w:t>․</w:t>
            </w:r>
            <w:r w:rsidRPr="00341FAB">
              <w:rPr>
                <w:rFonts w:ascii="GHEA Grapalat" w:hAnsi="GHEA Grapalat"/>
                <w:color w:val="000000" w:themeColor="text1"/>
                <w:sz w:val="16"/>
                <w:szCs w:val="16"/>
                <w:lang w:val="hy-AM"/>
              </w:rPr>
              <w:t xml:space="preserve"> </w:t>
            </w:r>
            <w:r w:rsidRPr="00341FAB">
              <w:rPr>
                <w:rFonts w:ascii="GHEA Grapalat" w:hAnsi="GHEA Grapalat" w:cs="Sylfaen"/>
                <w:color w:val="000000" w:themeColor="text1"/>
                <w:sz w:val="16"/>
                <w:szCs w:val="16"/>
                <w:lang w:val="hy-AM"/>
              </w:rPr>
              <w:t>Веди</w:t>
            </w:r>
            <w:r w:rsidRPr="00341FAB">
              <w:rPr>
                <w:rFonts w:ascii="GHEA Grapalat" w:hAnsi="GHEA Grapalat"/>
                <w:color w:val="000000" w:themeColor="text1"/>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341FAB" w:rsidRDefault="00B727DA" w:rsidP="005A06CB">
            <w:pPr>
              <w:jc w:val="center"/>
              <w:rPr>
                <w:rFonts w:ascii="GHEA Grapalat" w:hAnsi="GHEA Grapalat"/>
                <w:color w:val="000000" w:themeColor="text1"/>
                <w:sz w:val="20"/>
                <w:szCs w:val="20"/>
              </w:rPr>
            </w:pPr>
            <w:r w:rsidRPr="00341FAB">
              <w:rPr>
                <w:rFonts w:ascii="Arial Armenian" w:hAnsi="Arial Armenian"/>
                <w:color w:val="000000" w:themeColor="text1"/>
                <w:sz w:val="18"/>
                <w:szCs w:val="18"/>
              </w:rPr>
              <w:t>790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w:t>
            </w:r>
            <w:r>
              <w:rPr>
                <w:rFonts w:ascii="GHEA Grapalat" w:hAnsi="GHEA Grapalat" w:cs="Sylfaen"/>
                <w:sz w:val="16"/>
                <w:szCs w:val="16"/>
                <w:lang w:val="hy-AM"/>
              </w:rPr>
              <w:lastRenderedPageBreak/>
              <w:t>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03221111</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proofErr w:type="gramStart"/>
            <w:r w:rsidRPr="009A0572">
              <w:rPr>
                <w:rFonts w:ascii="Sylfaen" w:hAnsi="Sylfaen" w:cs="Sylfaen"/>
                <w:color w:val="000000"/>
                <w:sz w:val="22"/>
                <w:szCs w:val="22"/>
              </w:rPr>
              <w:t>Лук</w:t>
            </w:r>
            <w:r w:rsidRPr="009A0572">
              <w:rPr>
                <w:rFonts w:ascii="Arial Armenian" w:hAnsi="Arial Armenian"/>
                <w:color w:val="000000"/>
                <w:sz w:val="22"/>
                <w:szCs w:val="22"/>
              </w:rPr>
              <w:t>,</w:t>
            </w:r>
            <w:r w:rsidRPr="009A0572">
              <w:rPr>
                <w:rFonts w:ascii="Sylfaen" w:hAnsi="Sylfaen" w:cs="Sylfaen"/>
                <w:color w:val="000000"/>
                <w:sz w:val="22"/>
                <w:szCs w:val="22"/>
              </w:rPr>
              <w:t>голова</w:t>
            </w:r>
            <w:proofErr w:type="gramEnd"/>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100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03221124</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Огурец</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Апрель</w:t>
            </w:r>
            <w:proofErr w:type="gramEnd"/>
            <w:r w:rsidRPr="00602AF2">
              <w:rPr>
                <w:rFonts w:ascii="GHEA Grapalat" w:hAnsi="GHEA Grapalat" w:cs="Sylfaen"/>
                <w:color w:val="FF0000"/>
                <w:sz w:val="20"/>
                <w:szCs w:val="20"/>
              </w:rPr>
              <w:t>-ноябрь.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03221121</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помидор</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безвредные и полезные. Безопасность в соответствии с требованиями Закона Республики Армения «О безопасности пищевых продуктов» и </w:t>
            </w:r>
            <w:r w:rsidRPr="00602AF2">
              <w:rPr>
                <w:rFonts w:ascii="GHEA Grapalat" w:hAnsi="GHEA Grapalat" w:cs="Sylfaen"/>
                <w:sz w:val="20"/>
                <w:szCs w:val="20"/>
              </w:rPr>
              <w:lastRenderedPageBreak/>
              <w:t xml:space="preserve">других нормативно-правовых актов и правил. 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Июль</w:t>
            </w:r>
            <w:proofErr w:type="gramEnd"/>
            <w:r w:rsidRPr="00602AF2">
              <w:rPr>
                <w:rFonts w:ascii="GHEA Grapalat" w:hAnsi="GHEA Grapalat" w:cs="Sylfaen"/>
                <w:color w:val="FF0000"/>
                <w:sz w:val="20"/>
                <w:szCs w:val="20"/>
              </w:rPr>
              <w:t>-ноябрь.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w:t>
            </w:r>
            <w:r>
              <w:rPr>
                <w:rFonts w:ascii="GHEA Grapalat" w:hAnsi="GHEA Grapalat" w:cs="Sylfaen"/>
                <w:sz w:val="16"/>
                <w:szCs w:val="16"/>
                <w:lang w:val="hy-AM"/>
              </w:rPr>
              <w:lastRenderedPageBreak/>
              <w:t>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Рука</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cs="Sylfaen"/>
                <w:sz w:val="20"/>
                <w:szCs w:val="20"/>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200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200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D50B6C"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03221420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Цветная капуста</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cs="Sylfaen"/>
                <w:sz w:val="20"/>
                <w:szCs w:val="20"/>
              </w:rPr>
              <w:t>Цветная капуста</w:t>
            </w:r>
            <w:r w:rsidRPr="00602AF2">
              <w:rPr>
                <w:rFonts w:ascii="GHEA Grapalat" w:hAnsi="GHEA Grapalat"/>
                <w:sz w:val="20"/>
                <w:szCs w:val="20"/>
              </w:rPr>
              <w:t xml:space="preserve"> </w:t>
            </w:r>
            <w:r w:rsidRPr="00602AF2">
              <w:rPr>
                <w:rFonts w:ascii="GHEA Grapalat" w:hAnsi="GHEA Grapalat" w:cs="Sylfaen"/>
                <w:sz w:val="20"/>
                <w:szCs w:val="20"/>
              </w:rPr>
              <w:t>головы</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чистый</w:t>
            </w:r>
            <w:proofErr w:type="gramEnd"/>
            <w:r w:rsidRPr="00602AF2">
              <w:rPr>
                <w:rFonts w:ascii="GHEA Grapalat" w:hAnsi="GHEA Grapalat"/>
                <w:sz w:val="20"/>
                <w:szCs w:val="20"/>
              </w:rPr>
              <w:t>,</w:t>
            </w:r>
            <w:r w:rsidRPr="00602AF2">
              <w:rPr>
                <w:rFonts w:ascii="GHEA Grapalat" w:hAnsi="GHEA Grapalat" w:cs="Sylfaen"/>
                <w:sz w:val="20"/>
                <w:szCs w:val="20"/>
              </w:rPr>
              <w:t>полный</w:t>
            </w:r>
            <w:r w:rsidRPr="00602AF2">
              <w:rPr>
                <w:rFonts w:ascii="GHEA Grapalat" w:hAnsi="GHEA Grapalat"/>
                <w:sz w:val="20"/>
                <w:szCs w:val="20"/>
              </w:rPr>
              <w:t>,</w:t>
            </w:r>
            <w:r w:rsidRPr="00602AF2">
              <w:rPr>
                <w:rFonts w:ascii="GHEA Grapalat" w:hAnsi="GHEA Grapalat" w:cs="Sylfaen"/>
                <w:sz w:val="20"/>
                <w:szCs w:val="20"/>
              </w:rPr>
              <w:t>белый</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рана</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сторона</w:t>
            </w:r>
            <w:r w:rsidRPr="00602AF2">
              <w:rPr>
                <w:rFonts w:ascii="GHEA Grapalat" w:hAnsi="GHEA Grapalat"/>
                <w:sz w:val="20"/>
                <w:szCs w:val="20"/>
              </w:rPr>
              <w:t xml:space="preserve"> </w:t>
            </w:r>
            <w:r w:rsidRPr="00602AF2">
              <w:rPr>
                <w:rFonts w:ascii="GHEA Grapalat" w:hAnsi="GHEA Grapalat" w:cs="Sylfaen"/>
                <w:sz w:val="20"/>
                <w:szCs w:val="20"/>
              </w:rPr>
              <w:t>запахов</w:t>
            </w:r>
            <w:r w:rsidRPr="00602AF2">
              <w:rPr>
                <w:rFonts w:ascii="GHEA Grapalat" w:hAnsi="GHEA Grapalat"/>
                <w:sz w:val="20"/>
                <w:szCs w:val="20"/>
              </w:rPr>
              <w:t>,</w:t>
            </w:r>
            <w:r w:rsidRPr="00602AF2">
              <w:rPr>
                <w:rFonts w:ascii="GHEA Grapalat" w:hAnsi="GHEA Grapalat" w:cs="Sylfaen"/>
                <w:sz w:val="20"/>
                <w:szCs w:val="20"/>
              </w:rPr>
              <w:t>ГОСТ</w:t>
            </w:r>
            <w:r w:rsidRPr="00602AF2">
              <w:rPr>
                <w:rFonts w:ascii="GHEA Grapalat" w:hAnsi="GHEA Grapalat"/>
                <w:sz w:val="20"/>
                <w:szCs w:val="20"/>
              </w:rPr>
              <w:t>33952-2016.</w:t>
            </w:r>
            <w:r w:rsidRPr="00602AF2">
              <w:rPr>
                <w:rFonts w:ascii="GHEA Grapalat" w:hAnsi="GHEA Grapalat" w:cs="Sylfaen"/>
                <w:sz w:val="20"/>
                <w:szCs w:val="20"/>
              </w:rPr>
              <w:t>Безопасность</w:t>
            </w:r>
            <w:r w:rsidRPr="00602AF2">
              <w:rPr>
                <w:rFonts w:ascii="GHEA Grapalat" w:hAnsi="GHEA Grapalat"/>
                <w:sz w:val="20"/>
                <w:szCs w:val="20"/>
              </w:rPr>
              <w:t xml:space="preserve"> </w:t>
            </w:r>
            <w:r w:rsidRPr="00602AF2">
              <w:rPr>
                <w:rFonts w:ascii="GHEA Grapalat" w:hAnsi="GHEA Grapalat" w:cs="Sylfaen"/>
                <w:sz w:val="20"/>
                <w:szCs w:val="20"/>
              </w:rPr>
              <w:t>и</w:t>
            </w:r>
            <w:r w:rsidRPr="00602AF2">
              <w:rPr>
                <w:rFonts w:ascii="GHEA Grapalat" w:hAnsi="GHEA Grapalat"/>
                <w:sz w:val="20"/>
                <w:szCs w:val="20"/>
              </w:rPr>
              <w:t xml:space="preserve"> </w:t>
            </w:r>
            <w:r w:rsidRPr="00602AF2">
              <w:rPr>
                <w:rFonts w:ascii="GHEA Grapalat" w:hAnsi="GHEA Grapalat" w:cs="Sylfaen"/>
                <w:sz w:val="20"/>
                <w:szCs w:val="20"/>
              </w:rPr>
              <w:t>маркировка:</w:t>
            </w:r>
            <w:r w:rsidRPr="00602AF2">
              <w:rPr>
                <w:rFonts w:ascii="GHEA Grapalat" w:hAnsi="GHEA Grapalat"/>
                <w:sz w:val="20"/>
                <w:szCs w:val="20"/>
              </w:rPr>
              <w:t xml:space="preserve"> </w:t>
            </w:r>
            <w:r w:rsidRPr="00602AF2">
              <w:rPr>
                <w:rFonts w:ascii="GHEA Grapalat" w:hAnsi="GHEA Grapalat" w:cs="Sylfaen"/>
                <w:sz w:val="20"/>
                <w:szCs w:val="20"/>
              </w:rPr>
              <w:t>Таможня</w:t>
            </w:r>
            <w:r w:rsidRPr="00602AF2">
              <w:rPr>
                <w:rFonts w:ascii="GHEA Grapalat" w:hAnsi="GHEA Grapalat"/>
                <w:sz w:val="20"/>
                <w:szCs w:val="20"/>
              </w:rPr>
              <w:t xml:space="preserve"> </w:t>
            </w:r>
            <w:r w:rsidRPr="00602AF2">
              <w:rPr>
                <w:rFonts w:ascii="GHEA Grapalat" w:hAnsi="GHEA Grapalat" w:cs="Sylfaen"/>
                <w:sz w:val="20"/>
                <w:szCs w:val="20"/>
              </w:rPr>
              <w:t>ТК</w:t>
            </w:r>
            <w:r w:rsidRPr="00602AF2">
              <w:rPr>
                <w:rFonts w:ascii="GHEA Grapalat" w:hAnsi="GHEA Grapalat"/>
                <w:sz w:val="20"/>
                <w:szCs w:val="20"/>
              </w:rPr>
              <w:t>021/2011 «</w:t>
            </w:r>
            <w:r w:rsidRPr="00602AF2">
              <w:rPr>
                <w:rFonts w:ascii="GHEA Grapalat" w:hAnsi="GHEA Grapalat" w:cs="Sylfaen"/>
                <w:sz w:val="20"/>
                <w:szCs w:val="20"/>
              </w:rPr>
              <w:t>Еда</w:t>
            </w:r>
            <w:r w:rsidRPr="00602AF2">
              <w:rPr>
                <w:rFonts w:ascii="GHEA Grapalat" w:hAnsi="GHEA Grapalat"/>
                <w:sz w:val="20"/>
                <w:szCs w:val="20"/>
              </w:rPr>
              <w:t xml:space="preserve"> </w:t>
            </w:r>
            <w:r w:rsidRPr="00602AF2">
              <w:rPr>
                <w:rFonts w:ascii="GHEA Grapalat" w:hAnsi="GHEA Grapalat" w:cs="Sylfaen"/>
                <w:sz w:val="20"/>
                <w:szCs w:val="20"/>
              </w:rPr>
              <w:t>безопасность</w:t>
            </w:r>
            <w:r w:rsidRPr="00602AF2">
              <w:rPr>
                <w:rFonts w:ascii="GHEA Grapalat" w:hAnsi="GHEA Grapalat"/>
                <w:sz w:val="20"/>
                <w:szCs w:val="20"/>
              </w:rPr>
              <w:t xml:space="preserve"> </w:t>
            </w:r>
            <w:r w:rsidRPr="00602AF2">
              <w:rPr>
                <w:rFonts w:ascii="GHEA Grapalat" w:hAnsi="GHEA Grapalat" w:cs="Sylfaen"/>
                <w:sz w:val="20"/>
                <w:szCs w:val="20"/>
              </w:rPr>
              <w:t>о</w:t>
            </w:r>
            <w:r w:rsidRPr="00602AF2">
              <w:rPr>
                <w:rFonts w:ascii="GHEA Grapalat" w:hAnsi="GHEA Grapalat"/>
                <w:sz w:val="20"/>
                <w:szCs w:val="20"/>
              </w:rPr>
              <w:t>",</w:t>
            </w:r>
            <w:r w:rsidRPr="00602AF2">
              <w:rPr>
                <w:rFonts w:ascii="GHEA Grapalat" w:hAnsi="GHEA Grapalat" w:cs="Sylfaen"/>
                <w:sz w:val="20"/>
                <w:szCs w:val="20"/>
              </w:rPr>
              <w:t>Таможня</w:t>
            </w:r>
            <w:r w:rsidRPr="00602AF2">
              <w:rPr>
                <w:rFonts w:ascii="GHEA Grapalat" w:hAnsi="GHEA Grapalat"/>
                <w:sz w:val="20"/>
                <w:szCs w:val="20"/>
              </w:rPr>
              <w:t xml:space="preserve"> </w:t>
            </w:r>
            <w:r w:rsidRPr="00602AF2">
              <w:rPr>
                <w:rFonts w:ascii="GHEA Grapalat" w:hAnsi="GHEA Grapalat" w:cs="Sylfaen"/>
                <w:sz w:val="20"/>
                <w:szCs w:val="20"/>
              </w:rPr>
              <w:t>ТК</w:t>
            </w:r>
            <w:r w:rsidRPr="00602AF2">
              <w:rPr>
                <w:rFonts w:ascii="GHEA Grapalat" w:hAnsi="GHEA Grapalat"/>
                <w:sz w:val="20"/>
                <w:szCs w:val="20"/>
              </w:rPr>
              <w:t>022/2011 «</w:t>
            </w:r>
            <w:r w:rsidRPr="00602AF2">
              <w:rPr>
                <w:rFonts w:ascii="GHEA Grapalat" w:hAnsi="GHEA Grapalat" w:cs="Sylfaen"/>
                <w:sz w:val="20"/>
                <w:szCs w:val="20"/>
              </w:rPr>
              <w:t>Еда</w:t>
            </w:r>
            <w:r w:rsidRPr="00602AF2">
              <w:rPr>
                <w:rFonts w:ascii="GHEA Grapalat" w:hAnsi="GHEA Grapalat"/>
                <w:sz w:val="20"/>
                <w:szCs w:val="20"/>
              </w:rPr>
              <w:t xml:space="preserve"> </w:t>
            </w:r>
            <w:r w:rsidRPr="00602AF2">
              <w:rPr>
                <w:rFonts w:ascii="GHEA Grapalat" w:hAnsi="GHEA Grapalat" w:cs="Sylfaen"/>
                <w:sz w:val="20"/>
                <w:szCs w:val="20"/>
              </w:rPr>
              <w:t>маркировка</w:t>
            </w:r>
            <w:r w:rsidRPr="00602AF2">
              <w:rPr>
                <w:rFonts w:ascii="GHEA Grapalat" w:hAnsi="GHEA Grapalat"/>
                <w:sz w:val="20"/>
                <w:szCs w:val="20"/>
              </w:rPr>
              <w:t xml:space="preserve"> </w:t>
            </w:r>
            <w:r w:rsidRPr="00602AF2">
              <w:rPr>
                <w:rFonts w:ascii="GHEA Grapalat" w:hAnsi="GHEA Grapalat" w:cs="Sylfaen"/>
                <w:sz w:val="20"/>
                <w:szCs w:val="20"/>
              </w:rPr>
              <w:t>о</w:t>
            </w:r>
            <w:r w:rsidRPr="00602AF2">
              <w:rPr>
                <w:rFonts w:ascii="GHEA Grapalat" w:hAnsi="GHEA Grapalat"/>
                <w:sz w:val="20"/>
                <w:szCs w:val="20"/>
              </w:rPr>
              <w:t>",</w:t>
            </w:r>
            <w:r w:rsidRPr="00602AF2">
              <w:rPr>
                <w:rFonts w:ascii="GHEA Grapalat" w:hAnsi="GHEA Grapalat" w:cs="Sylfaen"/>
                <w:sz w:val="20"/>
                <w:szCs w:val="20"/>
              </w:rPr>
              <w:t>Таможня</w:t>
            </w:r>
            <w:r w:rsidRPr="00602AF2">
              <w:rPr>
                <w:rFonts w:ascii="GHEA Grapalat" w:hAnsi="GHEA Grapalat"/>
                <w:sz w:val="20"/>
                <w:szCs w:val="20"/>
              </w:rPr>
              <w:t xml:space="preserve"> </w:t>
            </w:r>
            <w:r w:rsidRPr="00602AF2">
              <w:rPr>
                <w:rFonts w:ascii="GHEA Grapalat" w:hAnsi="GHEA Grapalat" w:cs="Sylfaen"/>
                <w:sz w:val="20"/>
                <w:szCs w:val="20"/>
              </w:rPr>
              <w:t>ТК</w:t>
            </w:r>
            <w:r w:rsidRPr="00602AF2">
              <w:rPr>
                <w:rFonts w:ascii="GHEA Grapalat" w:hAnsi="GHEA Grapalat"/>
                <w:sz w:val="20"/>
                <w:szCs w:val="20"/>
              </w:rPr>
              <w:t>033/2013 « «</w:t>
            </w:r>
            <w:r w:rsidRPr="00602AF2">
              <w:rPr>
                <w:rFonts w:ascii="GHEA Grapalat" w:hAnsi="GHEA Grapalat" w:cs="Sylfaen"/>
                <w:sz w:val="20"/>
                <w:szCs w:val="20"/>
              </w:rPr>
              <w:t>Еда</w:t>
            </w:r>
            <w:r w:rsidRPr="00602AF2">
              <w:rPr>
                <w:rFonts w:ascii="GHEA Grapalat" w:hAnsi="GHEA Grapalat"/>
                <w:sz w:val="20"/>
                <w:szCs w:val="20"/>
              </w:rPr>
              <w:t xml:space="preserve"> </w:t>
            </w:r>
            <w:r w:rsidRPr="00602AF2">
              <w:rPr>
                <w:rFonts w:ascii="GHEA Grapalat" w:hAnsi="GHEA Grapalat" w:cs="Sylfaen"/>
                <w:sz w:val="20"/>
                <w:szCs w:val="20"/>
              </w:rPr>
              <w:t>безопасность</w:t>
            </w:r>
            <w:r w:rsidRPr="00602AF2">
              <w:rPr>
                <w:rFonts w:ascii="GHEA Grapalat" w:hAnsi="GHEA Grapalat"/>
                <w:sz w:val="20"/>
                <w:szCs w:val="20"/>
              </w:rPr>
              <w:t xml:space="preserve"> </w:t>
            </w:r>
            <w:r w:rsidRPr="00602AF2">
              <w:rPr>
                <w:rFonts w:ascii="GHEA Grapalat" w:hAnsi="GHEA Grapalat" w:cs="Sylfaen"/>
                <w:sz w:val="20"/>
                <w:szCs w:val="20"/>
              </w:rPr>
              <w:t>о</w:t>
            </w:r>
            <w:r w:rsidRPr="00602AF2">
              <w:rPr>
                <w:rFonts w:ascii="GHEA Grapalat" w:hAnsi="GHEA Grapalat"/>
                <w:sz w:val="20"/>
                <w:szCs w:val="20"/>
              </w:rPr>
              <w:t>»</w:t>
            </w:r>
            <w:r w:rsidRPr="00602AF2">
              <w:rPr>
                <w:rFonts w:ascii="GHEA Grapalat" w:hAnsi="GHEA Grapalat" w:cs="Sylfaen"/>
                <w:sz w:val="20"/>
                <w:szCs w:val="20"/>
              </w:rPr>
              <w:t>Армения</w:t>
            </w:r>
            <w:r w:rsidRPr="00602AF2">
              <w:rPr>
                <w:rFonts w:ascii="GHEA Grapalat" w:hAnsi="GHEA Grapalat"/>
                <w:sz w:val="20"/>
                <w:szCs w:val="20"/>
              </w:rPr>
              <w:t xml:space="preserve"> </w:t>
            </w:r>
            <w:r w:rsidRPr="00602AF2">
              <w:rPr>
                <w:rFonts w:ascii="GHEA Grapalat" w:hAnsi="GHEA Grapalat" w:cs="Sylfaen"/>
                <w:sz w:val="20"/>
                <w:szCs w:val="20"/>
              </w:rPr>
              <w:t>закон</w:t>
            </w:r>
            <w:r w:rsidRPr="00602AF2">
              <w:rPr>
                <w:rFonts w:ascii="GHEA Grapalat" w:hAnsi="GHEA Grapalat"/>
                <w:sz w:val="20"/>
                <w:szCs w:val="20"/>
              </w:rPr>
              <w:t>9-</w:t>
            </w:r>
            <w:r w:rsidRPr="00602AF2">
              <w:rPr>
                <w:rFonts w:ascii="GHEA Grapalat" w:hAnsi="GHEA Grapalat" w:cs="Sylfaen"/>
                <w:sz w:val="20"/>
                <w:szCs w:val="20"/>
              </w:rPr>
              <w:t>т</w:t>
            </w:r>
            <w:r w:rsidRPr="00602AF2">
              <w:rPr>
                <w:rFonts w:ascii="GHEA Grapalat" w:hAnsi="GHEA Grapalat"/>
                <w:sz w:val="20"/>
                <w:szCs w:val="20"/>
              </w:rPr>
              <w:t xml:space="preserve"> </w:t>
            </w:r>
            <w:r w:rsidRPr="00602AF2">
              <w:rPr>
                <w:rFonts w:ascii="GHEA Grapalat" w:hAnsi="GHEA Grapalat" w:cs="Sylfaen"/>
                <w:sz w:val="20"/>
                <w:szCs w:val="20"/>
              </w:rPr>
              <w:t>статья</w:t>
            </w:r>
            <w:r w:rsidRPr="00602AF2">
              <w:rPr>
                <w:rFonts w:ascii="GHEA Grapalat" w:hAnsi="GHEA Grapalat" w:cs="Tahoma"/>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lang w:val="hy-AM"/>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lang w:val="hy-AM"/>
              </w:rPr>
            </w:pPr>
          </w:p>
        </w:tc>
        <w:tc>
          <w:tcPr>
            <w:tcW w:w="709" w:type="dxa"/>
          </w:tcPr>
          <w:p w:rsidR="00B727DA" w:rsidRPr="00602AF2" w:rsidRDefault="00B727DA" w:rsidP="005A06CB">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Arial Armenian" w:hAnsi="Arial Armenian"/>
                <w:color w:val="000000"/>
                <w:sz w:val="18"/>
                <w:szCs w:val="18"/>
                <w:u w:val="single"/>
              </w:rPr>
              <w:t>140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Arial Armenian" w:hAnsi="Arial Armenian"/>
                <w:color w:val="000000"/>
                <w:sz w:val="18"/>
                <w:szCs w:val="18"/>
                <w:u w:val="single"/>
              </w:rPr>
              <w:t>140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w:t>
            </w:r>
            <w:r>
              <w:rPr>
                <w:rFonts w:ascii="GHEA Grapalat" w:hAnsi="GHEA Grapalat" w:cs="Sylfaen"/>
                <w:sz w:val="16"/>
                <w:szCs w:val="16"/>
                <w:lang w:val="hy-AM"/>
              </w:rPr>
              <w:lastRenderedPageBreak/>
              <w:t>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lang w:val="hy-AM"/>
              </w:rPr>
            </w:pPr>
            <w:r>
              <w:rPr>
                <w:rFonts w:ascii="Calibri" w:hAnsi="Calibri"/>
                <w:color w:val="000000"/>
                <w:sz w:val="18"/>
                <w:szCs w:val="18"/>
              </w:rPr>
              <w:t>03221122</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Тыква</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lang w:val="hy-AM"/>
              </w:rPr>
            </w:pPr>
            <w:r w:rsidRPr="00602AF2">
              <w:rPr>
                <w:rFonts w:ascii="GHEA Grapalat" w:hAnsi="GHEA Grapalat" w:cs="Sylfaen"/>
                <w:sz w:val="20"/>
                <w:szCs w:val="20"/>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70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70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03222128</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Яблоко</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543081" w:rsidRDefault="00B727DA" w:rsidP="005A06CB">
            <w:pPr>
              <w:jc w:val="center"/>
              <w:rPr>
                <w:rFonts w:ascii="GHEA Grapalat" w:hAnsi="GHEA Grapalat" w:cs="Sylfaen"/>
                <w:color w:val="000000"/>
                <w:sz w:val="20"/>
                <w:szCs w:val="20"/>
              </w:rPr>
            </w:pPr>
            <w:r w:rsidRPr="00602AF2">
              <w:rPr>
                <w:rFonts w:ascii="GHEA Grapalat" w:hAnsi="GHEA Grapalat"/>
                <w:sz w:val="20"/>
                <w:szCs w:val="20"/>
                <w:lang w:val="hy-AM"/>
              </w:rPr>
              <w:t>Свежие яблоки, фруктовая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1000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Arial Armenian" w:hAnsi="Arial Armenian"/>
                <w:color w:val="000000"/>
                <w:sz w:val="18"/>
                <w:szCs w:val="18"/>
                <w:u w:val="single"/>
              </w:rPr>
              <w:t>1000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03222100</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Sylfaen" w:hAnsi="Sylfaen" w:cs="Sylfaen"/>
                <w:color w:val="000000"/>
                <w:sz w:val="22"/>
                <w:szCs w:val="22"/>
              </w:rPr>
              <w:t>Банан</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8813B2" w:rsidRDefault="00B727DA" w:rsidP="005A06CB">
            <w:pPr>
              <w:jc w:val="center"/>
              <w:rPr>
                <w:rFonts w:ascii="GHEA Grapalat" w:hAnsi="GHEA Grapalat" w:cs="Sylfaen"/>
                <w:color w:val="000000"/>
                <w:sz w:val="20"/>
                <w:szCs w:val="20"/>
                <w:lang w:val="hy-AM"/>
              </w:rPr>
            </w:pPr>
            <w:r w:rsidRPr="00602AF2">
              <w:rPr>
                <w:rFonts w:ascii="GHEA Grapalat" w:hAnsi="GHEA Grapalat"/>
                <w:sz w:val="20"/>
                <w:szCs w:val="20"/>
                <w:lang w:val="hy-AM"/>
              </w:rPr>
              <w:t xml:space="preserve">Свежие бананы, группа фруктов II, ГОСТ 4427-82.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w:t>
            </w:r>
            <w:r w:rsidRPr="00602AF2">
              <w:rPr>
                <w:rFonts w:ascii="GHEA Grapalat" w:hAnsi="GHEA Grapalat"/>
                <w:sz w:val="20"/>
                <w:szCs w:val="20"/>
                <w:lang w:val="hy-AM"/>
              </w:rPr>
              <w:lastRenderedPageBreak/>
              <w:t>декабря 2006 г. и статьей 9 Закона Республики Армения «О безопасности пищевых продуктов».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lastRenderedPageBreak/>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300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300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w:t>
            </w:r>
            <w:r>
              <w:rPr>
                <w:rFonts w:ascii="GHEA Grapalat" w:hAnsi="GHEA Grapalat" w:cs="Sylfaen"/>
                <w:sz w:val="16"/>
                <w:szCs w:val="16"/>
                <w:lang w:val="hy-AM"/>
              </w:rPr>
              <w:lastRenderedPageBreak/>
              <w:t>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03221430</w:t>
            </w:r>
          </w:p>
        </w:tc>
        <w:tc>
          <w:tcPr>
            <w:tcW w:w="1559" w:type="dxa"/>
            <w:tcBorders>
              <w:top w:val="single" w:sz="4" w:space="0" w:color="auto"/>
              <w:left w:val="single" w:sz="4" w:space="0" w:color="auto"/>
              <w:bottom w:val="single" w:sz="4" w:space="0" w:color="auto"/>
              <w:right w:val="nil"/>
            </w:tcBorders>
            <w:shd w:val="clear" w:color="auto" w:fill="auto"/>
            <w:vAlign w:val="center"/>
          </w:tcPr>
          <w:p w:rsidR="00B727DA" w:rsidRPr="00A67D5D" w:rsidRDefault="00B727DA" w:rsidP="005A06CB">
            <w:pPr>
              <w:jc w:val="center"/>
              <w:rPr>
                <w:rFonts w:ascii="GHEA Grapalat" w:hAnsi="GHEA Grapalat" w:cs="Sylfaen"/>
                <w:sz w:val="20"/>
                <w:szCs w:val="20"/>
              </w:rPr>
            </w:pPr>
            <w:r w:rsidRPr="00A67D5D">
              <w:rPr>
                <w:rFonts w:ascii="GHEA Grapalat" w:hAnsi="GHEA Grapalat" w:cs="Sylfaen"/>
                <w:sz w:val="22"/>
                <w:szCs w:val="22"/>
              </w:rPr>
              <w:t xml:space="preserve">Брокколи </w:t>
            </w:r>
          </w:p>
        </w:tc>
        <w:tc>
          <w:tcPr>
            <w:tcW w:w="993" w:type="dxa"/>
          </w:tcPr>
          <w:p w:rsidR="00B727DA" w:rsidRPr="00A67D5D" w:rsidRDefault="00B727DA" w:rsidP="005A06CB">
            <w:pPr>
              <w:jc w:val="center"/>
              <w:rPr>
                <w:rFonts w:ascii="GHEA Grapalat" w:hAnsi="GHEA Grapalat"/>
                <w:sz w:val="20"/>
                <w:szCs w:val="20"/>
              </w:rPr>
            </w:pPr>
          </w:p>
        </w:tc>
        <w:tc>
          <w:tcPr>
            <w:tcW w:w="5103" w:type="dxa"/>
          </w:tcPr>
          <w:p w:rsidR="00B727DA" w:rsidRPr="00A67D5D" w:rsidRDefault="00B727DA" w:rsidP="005A06CB">
            <w:pPr>
              <w:jc w:val="center"/>
              <w:rPr>
                <w:rFonts w:ascii="GHEA Grapalat" w:hAnsi="GHEA Grapalat" w:cs="Sylfaen"/>
                <w:sz w:val="20"/>
                <w:szCs w:val="20"/>
              </w:rPr>
            </w:pPr>
            <w:r w:rsidRPr="00A67D5D">
              <w:rPr>
                <w:rFonts w:ascii="GHEA Grapalat" w:hAnsi="GHEA Grapalat" w:cs="Sylfaen"/>
                <w:sz w:val="22"/>
                <w:szCs w:val="22"/>
              </w:rPr>
              <w:t>Брокколи</w:t>
            </w:r>
            <w:r w:rsidRPr="00A67D5D">
              <w:rPr>
                <w:rFonts w:ascii="GHEA Grapalat" w:hAnsi="GHEA Grapalat"/>
                <w:sz w:val="20"/>
                <w:szCs w:val="20"/>
              </w:rPr>
              <w:t xml:space="preserve"> </w:t>
            </w:r>
            <w:r w:rsidRPr="00A67D5D">
              <w:rPr>
                <w:rFonts w:ascii="GHEA Grapalat" w:hAnsi="GHEA Grapalat" w:cs="Sylfaen"/>
                <w:sz w:val="20"/>
                <w:szCs w:val="20"/>
              </w:rPr>
              <w:t>головы</w:t>
            </w:r>
            <w:r w:rsidRPr="00A67D5D">
              <w:rPr>
                <w:rFonts w:ascii="GHEA Grapalat" w:hAnsi="GHEA Grapalat"/>
                <w:sz w:val="20"/>
                <w:szCs w:val="20"/>
              </w:rPr>
              <w:t xml:space="preserve"> </w:t>
            </w:r>
            <w:proofErr w:type="gramStart"/>
            <w:r w:rsidRPr="00A67D5D">
              <w:rPr>
                <w:rFonts w:ascii="GHEA Grapalat" w:hAnsi="GHEA Grapalat" w:cs="Sylfaen"/>
                <w:sz w:val="20"/>
                <w:szCs w:val="20"/>
              </w:rPr>
              <w:t>свежий</w:t>
            </w:r>
            <w:r w:rsidRPr="00A67D5D">
              <w:rPr>
                <w:rFonts w:ascii="GHEA Grapalat" w:hAnsi="GHEA Grapalat"/>
                <w:sz w:val="20"/>
                <w:szCs w:val="20"/>
              </w:rPr>
              <w:t>,</w:t>
            </w:r>
            <w:r w:rsidRPr="00A67D5D">
              <w:rPr>
                <w:rFonts w:ascii="GHEA Grapalat" w:hAnsi="GHEA Grapalat" w:cs="Sylfaen"/>
                <w:sz w:val="20"/>
                <w:szCs w:val="20"/>
              </w:rPr>
              <w:t>чистый</w:t>
            </w:r>
            <w:proofErr w:type="gramEnd"/>
            <w:r w:rsidRPr="00A67D5D">
              <w:rPr>
                <w:rFonts w:ascii="GHEA Grapalat" w:hAnsi="GHEA Grapalat"/>
                <w:sz w:val="20"/>
                <w:szCs w:val="20"/>
              </w:rPr>
              <w:t>,</w:t>
            </w:r>
            <w:r w:rsidRPr="00A67D5D">
              <w:rPr>
                <w:rFonts w:ascii="GHEA Grapalat" w:hAnsi="GHEA Grapalat" w:cs="Sylfaen"/>
                <w:sz w:val="20"/>
                <w:szCs w:val="20"/>
              </w:rPr>
              <w:t>полный</w:t>
            </w:r>
            <w:r w:rsidRPr="00A67D5D">
              <w:rPr>
                <w:rFonts w:ascii="GHEA Grapalat" w:hAnsi="GHEA Grapalat"/>
                <w:sz w:val="20"/>
                <w:szCs w:val="20"/>
              </w:rPr>
              <w:t>,</w:t>
            </w:r>
            <w:r w:rsidRPr="00A67D5D">
              <w:rPr>
                <w:rFonts w:ascii="GHEA Grapalat" w:hAnsi="GHEA Grapalat" w:cs="Sylfaen"/>
                <w:sz w:val="20"/>
                <w:szCs w:val="20"/>
              </w:rPr>
              <w:t>белый</w:t>
            </w:r>
            <w:r w:rsidRPr="00A67D5D">
              <w:rPr>
                <w:rFonts w:ascii="GHEA Grapalat" w:hAnsi="GHEA Grapalat"/>
                <w:sz w:val="20"/>
                <w:szCs w:val="20"/>
              </w:rPr>
              <w:t>,</w:t>
            </w:r>
            <w:r w:rsidRPr="00A67D5D">
              <w:rPr>
                <w:rFonts w:ascii="GHEA Grapalat" w:hAnsi="GHEA Grapalat" w:cs="Sylfaen"/>
                <w:sz w:val="20"/>
                <w:szCs w:val="20"/>
              </w:rPr>
              <w:t>без</w:t>
            </w:r>
            <w:r w:rsidRPr="00A67D5D">
              <w:rPr>
                <w:rFonts w:ascii="GHEA Grapalat" w:hAnsi="GHEA Grapalat"/>
                <w:sz w:val="20"/>
                <w:szCs w:val="20"/>
              </w:rPr>
              <w:t xml:space="preserve"> </w:t>
            </w:r>
            <w:r w:rsidRPr="00A67D5D">
              <w:rPr>
                <w:rFonts w:ascii="GHEA Grapalat" w:hAnsi="GHEA Grapalat" w:cs="Sylfaen"/>
                <w:sz w:val="20"/>
                <w:szCs w:val="20"/>
              </w:rPr>
              <w:t>рана</w:t>
            </w:r>
            <w:r w:rsidRPr="00A67D5D">
              <w:rPr>
                <w:rFonts w:ascii="GHEA Grapalat" w:hAnsi="GHEA Grapalat"/>
                <w:sz w:val="20"/>
                <w:szCs w:val="20"/>
              </w:rPr>
              <w:t>,</w:t>
            </w:r>
            <w:r w:rsidRPr="00A67D5D">
              <w:rPr>
                <w:rFonts w:ascii="GHEA Grapalat" w:hAnsi="GHEA Grapalat" w:cs="Sylfaen"/>
                <w:sz w:val="20"/>
                <w:szCs w:val="20"/>
              </w:rPr>
              <w:t>без</w:t>
            </w:r>
            <w:r w:rsidRPr="00A67D5D">
              <w:rPr>
                <w:rFonts w:ascii="GHEA Grapalat" w:hAnsi="GHEA Grapalat"/>
                <w:sz w:val="20"/>
                <w:szCs w:val="20"/>
              </w:rPr>
              <w:t xml:space="preserve"> </w:t>
            </w:r>
            <w:r w:rsidRPr="00A67D5D">
              <w:rPr>
                <w:rFonts w:ascii="GHEA Grapalat" w:hAnsi="GHEA Grapalat" w:cs="Sylfaen"/>
                <w:sz w:val="20"/>
                <w:szCs w:val="20"/>
              </w:rPr>
              <w:t>сторона</w:t>
            </w:r>
            <w:r w:rsidRPr="00A67D5D">
              <w:rPr>
                <w:rFonts w:ascii="GHEA Grapalat" w:hAnsi="GHEA Grapalat"/>
                <w:sz w:val="20"/>
                <w:szCs w:val="20"/>
              </w:rPr>
              <w:t xml:space="preserve"> </w:t>
            </w:r>
            <w:r w:rsidRPr="00A67D5D">
              <w:rPr>
                <w:rFonts w:ascii="GHEA Grapalat" w:hAnsi="GHEA Grapalat" w:cs="Sylfaen"/>
                <w:sz w:val="20"/>
                <w:szCs w:val="20"/>
              </w:rPr>
              <w:t>запахов</w:t>
            </w:r>
            <w:r w:rsidRPr="00A67D5D">
              <w:rPr>
                <w:rFonts w:ascii="GHEA Grapalat" w:hAnsi="GHEA Grapalat"/>
                <w:sz w:val="20"/>
                <w:szCs w:val="20"/>
              </w:rPr>
              <w:t>,</w:t>
            </w:r>
            <w:r w:rsidRPr="00A67D5D">
              <w:rPr>
                <w:rFonts w:ascii="GHEA Grapalat" w:hAnsi="GHEA Grapalat" w:cs="Sylfaen"/>
                <w:sz w:val="20"/>
                <w:szCs w:val="20"/>
              </w:rPr>
              <w:t>ГОСТ</w:t>
            </w:r>
            <w:r w:rsidRPr="00A67D5D">
              <w:rPr>
                <w:rFonts w:ascii="GHEA Grapalat" w:hAnsi="GHEA Grapalat"/>
                <w:sz w:val="20"/>
                <w:szCs w:val="20"/>
              </w:rPr>
              <w:t>33952-2016.</w:t>
            </w:r>
            <w:r w:rsidRPr="00A67D5D">
              <w:rPr>
                <w:rFonts w:ascii="GHEA Grapalat" w:hAnsi="GHEA Grapalat" w:cs="Sylfaen"/>
                <w:sz w:val="20"/>
                <w:szCs w:val="20"/>
              </w:rPr>
              <w:t>Безопасность</w:t>
            </w:r>
            <w:r w:rsidRPr="00A67D5D">
              <w:rPr>
                <w:rFonts w:ascii="GHEA Grapalat" w:hAnsi="GHEA Grapalat"/>
                <w:sz w:val="20"/>
                <w:szCs w:val="20"/>
              </w:rPr>
              <w:t xml:space="preserve"> </w:t>
            </w:r>
            <w:r w:rsidRPr="00A67D5D">
              <w:rPr>
                <w:rFonts w:ascii="GHEA Grapalat" w:hAnsi="GHEA Grapalat" w:cs="Sylfaen"/>
                <w:sz w:val="20"/>
                <w:szCs w:val="20"/>
              </w:rPr>
              <w:t>и</w:t>
            </w:r>
            <w:r w:rsidRPr="00A67D5D">
              <w:rPr>
                <w:rFonts w:ascii="GHEA Grapalat" w:hAnsi="GHEA Grapalat"/>
                <w:sz w:val="20"/>
                <w:szCs w:val="20"/>
              </w:rPr>
              <w:t xml:space="preserve"> </w:t>
            </w:r>
            <w:r w:rsidRPr="00A67D5D">
              <w:rPr>
                <w:rFonts w:ascii="GHEA Grapalat" w:hAnsi="GHEA Grapalat" w:cs="Sylfaen"/>
                <w:sz w:val="20"/>
                <w:szCs w:val="20"/>
              </w:rPr>
              <w:t>маркировка:</w:t>
            </w:r>
            <w:r w:rsidRPr="00A67D5D">
              <w:rPr>
                <w:rFonts w:ascii="GHEA Grapalat" w:hAnsi="GHEA Grapalat"/>
                <w:sz w:val="20"/>
                <w:szCs w:val="20"/>
              </w:rPr>
              <w:t xml:space="preserve"> </w:t>
            </w:r>
            <w:r w:rsidRPr="00A67D5D">
              <w:rPr>
                <w:rFonts w:ascii="GHEA Grapalat" w:hAnsi="GHEA Grapalat" w:cs="Sylfaen"/>
                <w:sz w:val="20"/>
                <w:szCs w:val="20"/>
              </w:rPr>
              <w:t>Таможня</w:t>
            </w:r>
            <w:r w:rsidRPr="00A67D5D">
              <w:rPr>
                <w:rFonts w:ascii="GHEA Grapalat" w:hAnsi="GHEA Grapalat"/>
                <w:sz w:val="20"/>
                <w:szCs w:val="20"/>
              </w:rPr>
              <w:t xml:space="preserve"> </w:t>
            </w:r>
            <w:r w:rsidRPr="00A67D5D">
              <w:rPr>
                <w:rFonts w:ascii="GHEA Grapalat" w:hAnsi="GHEA Grapalat" w:cs="Sylfaen"/>
                <w:sz w:val="20"/>
                <w:szCs w:val="20"/>
              </w:rPr>
              <w:t>ТК</w:t>
            </w:r>
            <w:r w:rsidRPr="00A67D5D">
              <w:rPr>
                <w:rFonts w:ascii="GHEA Grapalat" w:hAnsi="GHEA Grapalat"/>
                <w:sz w:val="20"/>
                <w:szCs w:val="20"/>
              </w:rPr>
              <w:t>021/2011 «</w:t>
            </w:r>
            <w:r w:rsidRPr="00A67D5D">
              <w:rPr>
                <w:rFonts w:ascii="GHEA Grapalat" w:hAnsi="GHEA Grapalat" w:cs="Sylfaen"/>
                <w:sz w:val="20"/>
                <w:szCs w:val="20"/>
              </w:rPr>
              <w:t>Еда</w:t>
            </w:r>
            <w:r w:rsidRPr="00A67D5D">
              <w:rPr>
                <w:rFonts w:ascii="GHEA Grapalat" w:hAnsi="GHEA Grapalat"/>
                <w:sz w:val="20"/>
                <w:szCs w:val="20"/>
              </w:rPr>
              <w:t xml:space="preserve"> </w:t>
            </w:r>
            <w:r w:rsidRPr="00A67D5D">
              <w:rPr>
                <w:rFonts w:ascii="GHEA Grapalat" w:hAnsi="GHEA Grapalat" w:cs="Sylfaen"/>
                <w:sz w:val="20"/>
                <w:szCs w:val="20"/>
              </w:rPr>
              <w:t>безопасность</w:t>
            </w:r>
            <w:r w:rsidRPr="00A67D5D">
              <w:rPr>
                <w:rFonts w:ascii="GHEA Grapalat" w:hAnsi="GHEA Grapalat"/>
                <w:sz w:val="20"/>
                <w:szCs w:val="20"/>
              </w:rPr>
              <w:t xml:space="preserve"> </w:t>
            </w:r>
            <w:r w:rsidRPr="00A67D5D">
              <w:rPr>
                <w:rFonts w:ascii="GHEA Grapalat" w:hAnsi="GHEA Grapalat" w:cs="Sylfaen"/>
                <w:sz w:val="20"/>
                <w:szCs w:val="20"/>
              </w:rPr>
              <w:t>о</w:t>
            </w:r>
            <w:r w:rsidRPr="00A67D5D">
              <w:rPr>
                <w:rFonts w:ascii="GHEA Grapalat" w:hAnsi="GHEA Grapalat"/>
                <w:sz w:val="20"/>
                <w:szCs w:val="20"/>
              </w:rPr>
              <w:t>",</w:t>
            </w:r>
            <w:r w:rsidRPr="00A67D5D">
              <w:rPr>
                <w:rFonts w:ascii="GHEA Grapalat" w:hAnsi="GHEA Grapalat" w:cs="Sylfaen"/>
                <w:sz w:val="20"/>
                <w:szCs w:val="20"/>
              </w:rPr>
              <w:t>Таможня</w:t>
            </w:r>
            <w:r w:rsidRPr="00A67D5D">
              <w:rPr>
                <w:rFonts w:ascii="GHEA Grapalat" w:hAnsi="GHEA Grapalat"/>
                <w:sz w:val="20"/>
                <w:szCs w:val="20"/>
              </w:rPr>
              <w:t xml:space="preserve"> </w:t>
            </w:r>
            <w:r w:rsidRPr="00A67D5D">
              <w:rPr>
                <w:rFonts w:ascii="GHEA Grapalat" w:hAnsi="GHEA Grapalat" w:cs="Sylfaen"/>
                <w:sz w:val="20"/>
                <w:szCs w:val="20"/>
              </w:rPr>
              <w:t>ТК</w:t>
            </w:r>
            <w:r w:rsidRPr="00A67D5D">
              <w:rPr>
                <w:rFonts w:ascii="GHEA Grapalat" w:hAnsi="GHEA Grapalat"/>
                <w:sz w:val="20"/>
                <w:szCs w:val="20"/>
              </w:rPr>
              <w:t>022/2011 «</w:t>
            </w:r>
            <w:r w:rsidRPr="00A67D5D">
              <w:rPr>
                <w:rFonts w:ascii="GHEA Grapalat" w:hAnsi="GHEA Grapalat" w:cs="Sylfaen"/>
                <w:sz w:val="20"/>
                <w:szCs w:val="20"/>
              </w:rPr>
              <w:t>Еда</w:t>
            </w:r>
            <w:r w:rsidRPr="00A67D5D">
              <w:rPr>
                <w:rFonts w:ascii="GHEA Grapalat" w:hAnsi="GHEA Grapalat"/>
                <w:sz w:val="20"/>
                <w:szCs w:val="20"/>
              </w:rPr>
              <w:t xml:space="preserve"> </w:t>
            </w:r>
            <w:r w:rsidRPr="00A67D5D">
              <w:rPr>
                <w:rFonts w:ascii="GHEA Grapalat" w:hAnsi="GHEA Grapalat" w:cs="Sylfaen"/>
                <w:sz w:val="20"/>
                <w:szCs w:val="20"/>
              </w:rPr>
              <w:t>маркировка</w:t>
            </w:r>
            <w:r w:rsidRPr="00A67D5D">
              <w:rPr>
                <w:rFonts w:ascii="GHEA Grapalat" w:hAnsi="GHEA Grapalat"/>
                <w:sz w:val="20"/>
                <w:szCs w:val="20"/>
              </w:rPr>
              <w:t xml:space="preserve"> </w:t>
            </w:r>
            <w:r w:rsidRPr="00A67D5D">
              <w:rPr>
                <w:rFonts w:ascii="GHEA Grapalat" w:hAnsi="GHEA Grapalat" w:cs="Sylfaen"/>
                <w:sz w:val="20"/>
                <w:szCs w:val="20"/>
              </w:rPr>
              <w:t>о</w:t>
            </w:r>
            <w:r w:rsidRPr="00A67D5D">
              <w:rPr>
                <w:rFonts w:ascii="GHEA Grapalat" w:hAnsi="GHEA Grapalat"/>
                <w:sz w:val="20"/>
                <w:szCs w:val="20"/>
              </w:rPr>
              <w:t>",</w:t>
            </w:r>
            <w:r w:rsidRPr="00A67D5D">
              <w:rPr>
                <w:rFonts w:ascii="GHEA Grapalat" w:hAnsi="GHEA Grapalat" w:cs="Sylfaen"/>
                <w:sz w:val="20"/>
                <w:szCs w:val="20"/>
              </w:rPr>
              <w:t>Таможня</w:t>
            </w:r>
            <w:r w:rsidRPr="00A67D5D">
              <w:rPr>
                <w:rFonts w:ascii="GHEA Grapalat" w:hAnsi="GHEA Grapalat"/>
                <w:sz w:val="20"/>
                <w:szCs w:val="20"/>
              </w:rPr>
              <w:t xml:space="preserve"> </w:t>
            </w:r>
            <w:r w:rsidRPr="00A67D5D">
              <w:rPr>
                <w:rFonts w:ascii="GHEA Grapalat" w:hAnsi="GHEA Grapalat" w:cs="Sylfaen"/>
                <w:sz w:val="20"/>
                <w:szCs w:val="20"/>
              </w:rPr>
              <w:t>ТК</w:t>
            </w:r>
            <w:r w:rsidRPr="00A67D5D">
              <w:rPr>
                <w:rFonts w:ascii="GHEA Grapalat" w:hAnsi="GHEA Grapalat"/>
                <w:sz w:val="20"/>
                <w:szCs w:val="20"/>
              </w:rPr>
              <w:t>033/2013 « «</w:t>
            </w:r>
            <w:r w:rsidRPr="00A67D5D">
              <w:rPr>
                <w:rFonts w:ascii="GHEA Grapalat" w:hAnsi="GHEA Grapalat" w:cs="Sylfaen"/>
                <w:sz w:val="20"/>
                <w:szCs w:val="20"/>
              </w:rPr>
              <w:t>Еда</w:t>
            </w:r>
            <w:r w:rsidRPr="00A67D5D">
              <w:rPr>
                <w:rFonts w:ascii="GHEA Grapalat" w:hAnsi="GHEA Grapalat"/>
                <w:sz w:val="20"/>
                <w:szCs w:val="20"/>
              </w:rPr>
              <w:t xml:space="preserve"> </w:t>
            </w:r>
            <w:r w:rsidRPr="00A67D5D">
              <w:rPr>
                <w:rFonts w:ascii="GHEA Grapalat" w:hAnsi="GHEA Grapalat" w:cs="Sylfaen"/>
                <w:sz w:val="20"/>
                <w:szCs w:val="20"/>
              </w:rPr>
              <w:t>безопасность</w:t>
            </w:r>
            <w:r w:rsidRPr="00A67D5D">
              <w:rPr>
                <w:rFonts w:ascii="GHEA Grapalat" w:hAnsi="GHEA Grapalat"/>
                <w:sz w:val="20"/>
                <w:szCs w:val="20"/>
              </w:rPr>
              <w:t xml:space="preserve"> </w:t>
            </w:r>
            <w:r w:rsidRPr="00A67D5D">
              <w:rPr>
                <w:rFonts w:ascii="GHEA Grapalat" w:hAnsi="GHEA Grapalat" w:cs="Sylfaen"/>
                <w:sz w:val="20"/>
                <w:szCs w:val="20"/>
              </w:rPr>
              <w:t>о</w:t>
            </w:r>
            <w:r w:rsidRPr="00A67D5D">
              <w:rPr>
                <w:rFonts w:ascii="GHEA Grapalat" w:hAnsi="GHEA Grapalat"/>
                <w:sz w:val="20"/>
                <w:szCs w:val="20"/>
              </w:rPr>
              <w:t>»</w:t>
            </w:r>
            <w:r w:rsidRPr="00A67D5D">
              <w:rPr>
                <w:rFonts w:ascii="GHEA Grapalat" w:hAnsi="GHEA Grapalat" w:cs="Sylfaen"/>
                <w:sz w:val="20"/>
                <w:szCs w:val="20"/>
              </w:rPr>
              <w:t>Армения</w:t>
            </w:r>
            <w:r w:rsidRPr="00A67D5D">
              <w:rPr>
                <w:rFonts w:ascii="GHEA Grapalat" w:hAnsi="GHEA Grapalat"/>
                <w:sz w:val="20"/>
                <w:szCs w:val="20"/>
              </w:rPr>
              <w:t xml:space="preserve"> </w:t>
            </w:r>
            <w:r w:rsidRPr="00A67D5D">
              <w:rPr>
                <w:rFonts w:ascii="GHEA Grapalat" w:hAnsi="GHEA Grapalat" w:cs="Sylfaen"/>
                <w:sz w:val="20"/>
                <w:szCs w:val="20"/>
              </w:rPr>
              <w:t>закон</w:t>
            </w:r>
            <w:r w:rsidRPr="00A67D5D">
              <w:rPr>
                <w:rFonts w:ascii="GHEA Grapalat" w:hAnsi="GHEA Grapalat"/>
                <w:sz w:val="20"/>
                <w:szCs w:val="20"/>
              </w:rPr>
              <w:t>9-</w:t>
            </w:r>
            <w:r w:rsidRPr="00A67D5D">
              <w:rPr>
                <w:rFonts w:ascii="GHEA Grapalat" w:hAnsi="GHEA Grapalat" w:cs="Sylfaen"/>
                <w:sz w:val="20"/>
                <w:szCs w:val="20"/>
              </w:rPr>
              <w:t>т</w:t>
            </w:r>
            <w:r w:rsidRPr="00A67D5D">
              <w:rPr>
                <w:rFonts w:ascii="GHEA Grapalat" w:hAnsi="GHEA Grapalat"/>
                <w:sz w:val="20"/>
                <w:szCs w:val="20"/>
              </w:rPr>
              <w:t xml:space="preserve"> </w:t>
            </w:r>
            <w:r w:rsidRPr="00A67D5D">
              <w:rPr>
                <w:rFonts w:ascii="GHEA Grapalat" w:hAnsi="GHEA Grapalat" w:cs="Sylfaen"/>
                <w:sz w:val="20"/>
                <w:szCs w:val="20"/>
              </w:rPr>
              <w:t>статья</w:t>
            </w:r>
            <w:r w:rsidRPr="00A67D5D">
              <w:rPr>
                <w:rFonts w:ascii="GHEA Grapalat" w:hAnsi="GHEA Grapalat" w:cs="Tahoma"/>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300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300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03222118</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GHEA Grapalat" w:hAnsi="GHEA Grapalat" w:cs="Sylfaen"/>
                <w:color w:val="000000"/>
                <w:sz w:val="22"/>
                <w:szCs w:val="22"/>
              </w:rPr>
              <w:t>Лимон</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150</w:t>
            </w:r>
          </w:p>
        </w:tc>
        <w:tc>
          <w:tcPr>
            <w:tcW w:w="992" w:type="dxa"/>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150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03221126</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543081">
              <w:rPr>
                <w:rFonts w:ascii="GHEA Grapalat" w:hAnsi="GHEA Grapalat" w:cs="Sylfaen"/>
                <w:sz w:val="22"/>
                <w:szCs w:val="22"/>
              </w:rPr>
              <w:t>Тысяча</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Свежие, пучки. Соответствуют требованиям Закона Республики Армения «О безопасности пищевых продуктов» и других нормативно-правовых актов и правил.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474D"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кусок</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70</w:t>
            </w:r>
          </w:p>
        </w:tc>
        <w:tc>
          <w:tcPr>
            <w:tcW w:w="992" w:type="dxa"/>
            <w:tcBorders>
              <w:bottom w:val="single" w:sz="4" w:space="0" w:color="auto"/>
            </w:tcBorders>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70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B727DA" w:rsidRPr="00602AF2" w:rsidTr="00A67D5D">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B727DA">
            <w:pPr>
              <w:pStyle w:val="aff3"/>
              <w:numPr>
                <w:ilvl w:val="0"/>
                <w:numId w:val="1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03222121</w:t>
            </w:r>
          </w:p>
        </w:tc>
        <w:tc>
          <w:tcPr>
            <w:tcW w:w="1559" w:type="dxa"/>
            <w:tcBorders>
              <w:top w:val="single" w:sz="4" w:space="0" w:color="auto"/>
              <w:left w:val="single" w:sz="4" w:space="0" w:color="auto"/>
              <w:bottom w:val="single" w:sz="4" w:space="0" w:color="auto"/>
              <w:right w:val="nil"/>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sidRPr="009A0572">
              <w:rPr>
                <w:rFonts w:ascii="GHEA Grapalat" w:hAnsi="GHEA Grapalat" w:cs="Arial"/>
                <w:bCs/>
                <w:sz w:val="22"/>
                <w:szCs w:val="22"/>
              </w:rPr>
              <w:t>Мандарин</w:t>
            </w:r>
          </w:p>
        </w:tc>
        <w:tc>
          <w:tcPr>
            <w:tcW w:w="993" w:type="dxa"/>
          </w:tcPr>
          <w:p w:rsidR="00B727DA" w:rsidRPr="00602AF2" w:rsidRDefault="00B727DA" w:rsidP="005A06CB">
            <w:pPr>
              <w:jc w:val="center"/>
              <w:rPr>
                <w:rFonts w:ascii="GHEA Grapalat" w:hAnsi="GHEA Grapalat"/>
                <w:sz w:val="20"/>
                <w:szCs w:val="20"/>
              </w:rPr>
            </w:pPr>
          </w:p>
        </w:tc>
        <w:tc>
          <w:tcPr>
            <w:tcW w:w="5103" w:type="dxa"/>
          </w:tcPr>
          <w:p w:rsidR="00B727DA" w:rsidRPr="00602AF2" w:rsidRDefault="00B727DA" w:rsidP="005A06CB">
            <w:pPr>
              <w:jc w:val="center"/>
              <w:rPr>
                <w:rFonts w:ascii="GHEA Grapalat" w:hAnsi="GHEA Grapalat" w:cs="Sylfaen"/>
                <w:color w:val="000000"/>
                <w:sz w:val="20"/>
                <w:szCs w:val="20"/>
              </w:rPr>
            </w:pPr>
            <w:r w:rsidRPr="00602AF2">
              <w:rPr>
                <w:rFonts w:ascii="GHEA Grapalat" w:hAnsi="GHEA Grapalat" w:cs="Sylfaen"/>
                <w:sz w:val="20"/>
                <w:szCs w:val="20"/>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B727DA" w:rsidRPr="00602AF2" w:rsidRDefault="00B727DA" w:rsidP="005A06CB">
            <w:pPr>
              <w:jc w:val="center"/>
              <w:rPr>
                <w:rFonts w:ascii="GHEA Grapalat" w:hAnsi="GHEA Grapalat"/>
                <w:sz w:val="20"/>
                <w:szCs w:val="20"/>
              </w:rPr>
            </w:pPr>
          </w:p>
        </w:tc>
        <w:tc>
          <w:tcPr>
            <w:tcW w:w="709" w:type="dxa"/>
          </w:tcPr>
          <w:p w:rsidR="00B727DA" w:rsidRPr="00602AF2" w:rsidRDefault="00B727DA" w:rsidP="005A06CB">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120</w:t>
            </w:r>
          </w:p>
        </w:tc>
        <w:tc>
          <w:tcPr>
            <w:tcW w:w="992" w:type="dxa"/>
            <w:tcBorders>
              <w:top w:val="single" w:sz="4" w:space="0" w:color="auto"/>
              <w:bottom w:val="single" w:sz="4" w:space="0" w:color="auto"/>
            </w:tcBorders>
          </w:tcPr>
          <w:p w:rsidR="00B727DA" w:rsidRPr="00602AF2" w:rsidRDefault="00B727DA" w:rsidP="005A06CB">
            <w:pPr>
              <w:jc w:val="center"/>
              <w:rPr>
                <w:rFonts w:ascii="GHEA Grapalat" w:hAnsi="GHEA Grapalat" w:cs="Sylfaen"/>
                <w:sz w:val="20"/>
                <w:szCs w:val="20"/>
                <w:lang w:val="hy-AM"/>
              </w:rPr>
            </w:pPr>
            <w:r w:rsidRPr="00410C48">
              <w:rPr>
                <w:rFonts w:ascii="GHEA Grapalat" w:hAnsi="GHEA Grapalat" w:cs="Sylfaen"/>
                <w:sz w:val="16"/>
                <w:szCs w:val="16"/>
                <w:lang w:val="hy-AM"/>
              </w:rPr>
              <w:t>К</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Веди</w:t>
            </w:r>
            <w:r w:rsidRPr="00410C48">
              <w:rPr>
                <w:rFonts w:ascii="GHEA Grapalat" w:hAnsi="GHEA Grapalat"/>
                <w:sz w:val="16"/>
                <w:szCs w:val="16"/>
                <w:lang w:val="hy-AM"/>
              </w:rPr>
              <w:t>Пушкин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727DA" w:rsidRPr="00602AF2" w:rsidRDefault="00B727DA" w:rsidP="005A06CB">
            <w:pPr>
              <w:jc w:val="center"/>
              <w:rPr>
                <w:rFonts w:ascii="GHEA Grapalat" w:hAnsi="GHEA Grapalat"/>
                <w:color w:val="000000"/>
                <w:sz w:val="20"/>
                <w:szCs w:val="20"/>
              </w:rPr>
            </w:pPr>
            <w:r>
              <w:rPr>
                <w:rFonts w:ascii="Calibri" w:hAnsi="Calibri"/>
                <w:color w:val="000000"/>
                <w:sz w:val="18"/>
                <w:szCs w:val="18"/>
              </w:rPr>
              <w:t>120</w:t>
            </w:r>
          </w:p>
        </w:tc>
        <w:tc>
          <w:tcPr>
            <w:tcW w:w="992" w:type="dxa"/>
          </w:tcPr>
          <w:p w:rsidR="00B727DA" w:rsidRPr="00602AF2" w:rsidRDefault="00B727DA" w:rsidP="005A06CB">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Pr="00B138F3" w:rsidRDefault="000808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lastRenderedPageBreak/>
              <w:t>ПОКУПАТЕЛЬ</w:t>
            </w:r>
          </w:p>
          <w:p w:rsidR="004521DC" w:rsidRPr="005B32FD" w:rsidRDefault="004521DC" w:rsidP="004521DC">
            <w:pPr>
              <w:widowControl w:val="0"/>
              <w:jc w:val="center"/>
              <w:rPr>
                <w:rFonts w:ascii="GHEA Grapalat" w:hAnsi="GHEA Grapalat"/>
              </w:rPr>
            </w:pPr>
            <w:r w:rsidRPr="005B32FD">
              <w:rPr>
                <w:rFonts w:ascii="GHEA Grapalat" w:hAnsi="GHEA Grapalat"/>
              </w:rPr>
              <w:t>&lt;&lt;Веду №1 НУХ&gt;&gt;</w:t>
            </w:r>
          </w:p>
          <w:p w:rsidR="004521DC" w:rsidRPr="005B32FD" w:rsidRDefault="004521DC" w:rsidP="004521DC">
            <w:pPr>
              <w:widowControl w:val="0"/>
              <w:jc w:val="center"/>
              <w:rPr>
                <w:rFonts w:ascii="GHEA Grapalat" w:hAnsi="GHEA Grapalat"/>
              </w:rPr>
            </w:pPr>
            <w:r w:rsidRPr="005B32FD">
              <w:rPr>
                <w:rFonts w:ascii="GHEA Grapalat" w:hAnsi="GHEA Grapalat"/>
              </w:rPr>
              <w:t>К.Веди Пушкини 7:</w:t>
            </w:r>
          </w:p>
          <w:p w:rsidR="004521DC" w:rsidRPr="005B32FD" w:rsidRDefault="004521DC" w:rsidP="004521DC">
            <w:pPr>
              <w:widowControl w:val="0"/>
              <w:jc w:val="center"/>
              <w:rPr>
                <w:rFonts w:ascii="GHEA Grapalat" w:hAnsi="GHEA Grapalat"/>
              </w:rPr>
            </w:pPr>
            <w:r w:rsidRPr="005B32FD">
              <w:rPr>
                <w:rFonts w:ascii="GHEA Grapalat" w:hAnsi="GHEA Grapalat"/>
              </w:rPr>
              <w:t>Телефон 2477603361040000</w:t>
            </w:r>
          </w:p>
          <w:p w:rsidR="004521DC" w:rsidRPr="005B32FD" w:rsidRDefault="004521DC" w:rsidP="004521DC">
            <w:pPr>
              <w:widowControl w:val="0"/>
              <w:jc w:val="center"/>
              <w:rPr>
                <w:rFonts w:ascii="GHEA Grapalat" w:hAnsi="GHEA Grapalat"/>
              </w:rPr>
            </w:pPr>
            <w:r w:rsidRPr="005B32FD">
              <w:rPr>
                <w:rFonts w:ascii="GHEA Grapalat" w:hAnsi="GHEA Grapalat"/>
              </w:rPr>
              <w:t>Ардшинбанк</w:t>
            </w:r>
          </w:p>
          <w:p w:rsidR="004521DC" w:rsidRPr="005B32FD" w:rsidRDefault="004521DC" w:rsidP="004521DC">
            <w:pPr>
              <w:widowControl w:val="0"/>
              <w:jc w:val="center"/>
              <w:rPr>
                <w:rFonts w:ascii="GHEA Grapalat" w:hAnsi="GHEA Grapalat"/>
              </w:rPr>
            </w:pPr>
            <w:r w:rsidRPr="005B32FD">
              <w:rPr>
                <w:rFonts w:ascii="GHEA Grapalat" w:hAnsi="GHEA Grapalat"/>
              </w:rPr>
              <w:t>АВК: 04104586</w:t>
            </w:r>
          </w:p>
          <w:p w:rsidR="004521DC" w:rsidRPr="00CC23DA" w:rsidRDefault="004521DC" w:rsidP="004521DC">
            <w:pPr>
              <w:widowControl w:val="0"/>
              <w:jc w:val="center"/>
              <w:rPr>
                <w:rFonts w:ascii="GHEA Grapalat" w:hAnsi="GHEA Grapalat"/>
              </w:rPr>
            </w:pPr>
            <w:r w:rsidRPr="005B32FD">
              <w:rPr>
                <w:rFonts w:ascii="GHEA Grapalat" w:hAnsi="GHEA Grapalat"/>
              </w:rPr>
              <w:t>Директор: Л. Амирджанян</w:t>
            </w:r>
            <w:r w:rsidRPr="00CC23DA">
              <w:rPr>
                <w:rFonts w:ascii="GHEA Grapalat" w:hAnsi="GHEA Grapalat"/>
              </w:rPr>
              <w:t>________</w:t>
            </w:r>
          </w:p>
          <w:p w:rsidR="004521DC" w:rsidRPr="00B138F3" w:rsidRDefault="004521DC" w:rsidP="004521DC">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531"/>
        <w:gridCol w:w="2137"/>
        <w:gridCol w:w="974"/>
        <w:gridCol w:w="987"/>
        <w:gridCol w:w="700"/>
        <w:gridCol w:w="844"/>
        <w:gridCol w:w="538"/>
        <w:gridCol w:w="606"/>
        <w:gridCol w:w="704"/>
        <w:gridCol w:w="832"/>
        <w:gridCol w:w="868"/>
        <w:gridCol w:w="853"/>
        <w:gridCol w:w="975"/>
        <w:gridCol w:w="854"/>
        <w:gridCol w:w="799"/>
      </w:tblGrid>
      <w:tr w:rsidR="00B138F3" w:rsidRPr="00B138F3" w:rsidTr="00D250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A167F">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1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2A167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A167F" w:rsidRPr="001B7C8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2A167F">
        <w:trPr>
          <w:trHeight w:val="594"/>
          <w:jc w:val="center"/>
        </w:trPr>
        <w:tc>
          <w:tcPr>
            <w:tcW w:w="1724" w:type="dxa"/>
          </w:tcPr>
          <w:p w:rsidR="00071D1C" w:rsidRPr="00D25086" w:rsidRDefault="00071D1C" w:rsidP="00D25086">
            <w:pPr>
              <w:widowControl w:val="0"/>
              <w:ind w:left="360"/>
              <w:jc w:val="center"/>
              <w:rPr>
                <w:rFonts w:ascii="GHEA Grapalat" w:hAnsi="GHEA Grapalat"/>
                <w:sz w:val="16"/>
                <w:szCs w:val="16"/>
              </w:rPr>
            </w:pPr>
          </w:p>
        </w:tc>
        <w:tc>
          <w:tcPr>
            <w:tcW w:w="1532" w:type="dxa"/>
          </w:tcPr>
          <w:p w:rsidR="00071D1C" w:rsidRPr="00B138F3" w:rsidRDefault="00071D1C" w:rsidP="00B46D58">
            <w:pPr>
              <w:widowControl w:val="0"/>
              <w:jc w:val="center"/>
              <w:rPr>
                <w:rFonts w:ascii="GHEA Grapalat" w:hAnsi="GHEA Grapalat"/>
                <w:sz w:val="16"/>
                <w:szCs w:val="16"/>
              </w:rPr>
            </w:pPr>
          </w:p>
        </w:tc>
        <w:tc>
          <w:tcPr>
            <w:tcW w:w="1916"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67D5D" w:rsidRPr="00B138F3" w:rsidTr="006071FB">
        <w:trPr>
          <w:trHeight w:val="59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bookmarkStart w:id="17" w:name="_GoBack" w:colFirst="1" w:colLast="2"/>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sz w:val="20"/>
                <w:szCs w:val="20"/>
              </w:rPr>
            </w:pPr>
            <w:r>
              <w:rPr>
                <w:rFonts w:ascii="Calibri" w:hAnsi="Calibri"/>
                <w:color w:val="000000"/>
                <w:sz w:val="18"/>
                <w:szCs w:val="18"/>
              </w:rPr>
              <w:t>15531100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sz w:val="20"/>
                <w:szCs w:val="20"/>
              </w:rPr>
            </w:pPr>
            <w:r w:rsidRPr="009A0572">
              <w:rPr>
                <w:rFonts w:ascii="Sylfaen" w:hAnsi="Sylfaen" w:cs="Sylfaen"/>
                <w:color w:val="000000"/>
                <w:sz w:val="22"/>
                <w:szCs w:val="22"/>
              </w:rPr>
              <w:t>Масло</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15111120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Говядина</w:t>
            </w:r>
            <w:r w:rsidRPr="009A0572">
              <w:rPr>
                <w:rFonts w:ascii="Arial Armenian" w:hAnsi="Arial Armenian"/>
                <w:color w:val="000000"/>
                <w:sz w:val="22"/>
                <w:szCs w:val="22"/>
              </w:rPr>
              <w:t xml:space="preserve"> </w:t>
            </w:r>
            <w:r w:rsidRPr="009A0572">
              <w:rPr>
                <w:rFonts w:ascii="Sylfaen" w:hAnsi="Sylfaen" w:cs="Sylfaen"/>
                <w:color w:val="000000"/>
                <w:sz w:val="22"/>
                <w:szCs w:val="22"/>
              </w:rPr>
              <w:t>мясо</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15112160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Курица</w:t>
            </w:r>
            <w:r w:rsidRPr="009A0572">
              <w:rPr>
                <w:rFonts w:ascii="Arial Armenian" w:hAnsi="Arial Armenian"/>
                <w:color w:val="000000"/>
                <w:sz w:val="22"/>
                <w:szCs w:val="22"/>
              </w:rPr>
              <w:t xml:space="preserve"> </w:t>
            </w:r>
            <w:r w:rsidRPr="009A0572">
              <w:rPr>
                <w:rFonts w:ascii="Sylfaen" w:hAnsi="Sylfaen" w:cs="Sylfaen"/>
                <w:color w:val="000000"/>
                <w:sz w:val="22"/>
                <w:szCs w:val="22"/>
              </w:rPr>
              <w:t>грудное мясо</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lang w:val="hy-AM"/>
              </w:rPr>
            </w:pPr>
            <w:r>
              <w:rPr>
                <w:rFonts w:ascii="Calibri" w:hAnsi="Calibri"/>
                <w:color w:val="000000"/>
                <w:sz w:val="18"/>
                <w:szCs w:val="18"/>
              </w:rPr>
              <w:t>15541200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Сыр</w:t>
            </w:r>
            <w:r w:rsidRPr="009A0572">
              <w:rPr>
                <w:rFonts w:ascii="Arial Armenian" w:hAnsi="Arial Armenian"/>
                <w:color w:val="000000"/>
                <w:sz w:val="22"/>
                <w:szCs w:val="22"/>
              </w:rPr>
              <w:t xml:space="preserve"> </w:t>
            </w:r>
            <w:r w:rsidRPr="009A0572">
              <w:rPr>
                <w:rFonts w:ascii="Sylfaen" w:hAnsi="Sylfaen" w:cs="Sylfaen"/>
                <w:color w:val="000000"/>
                <w:sz w:val="22"/>
                <w:szCs w:val="22"/>
              </w:rPr>
              <w:t>бедный</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lang w:val="hy-AM"/>
              </w:rPr>
            </w:pPr>
            <w:r>
              <w:rPr>
                <w:rFonts w:ascii="Calibri" w:hAnsi="Calibri"/>
                <w:color w:val="000000"/>
                <w:sz w:val="18"/>
                <w:szCs w:val="18"/>
              </w:rPr>
              <w:t>15511100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Молоко</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15551600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Йогурт</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15512000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Любитель воды</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sz w:val="18"/>
                <w:szCs w:val="18"/>
              </w:rPr>
              <w:t>15542100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Творог</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03222125</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клубника</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03222126</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Arial Armenian" w:hAnsi="Arial Armenian"/>
                <w:color w:val="000000"/>
                <w:sz w:val="22"/>
                <w:szCs w:val="22"/>
              </w:rPr>
              <w:t xml:space="preserve"> </w:t>
            </w:r>
            <w:r w:rsidRPr="009A0572">
              <w:rPr>
                <w:rFonts w:ascii="Sylfaen" w:hAnsi="Sylfaen" w:cs="Sylfaen"/>
                <w:color w:val="000000"/>
                <w:sz w:val="22"/>
                <w:szCs w:val="22"/>
              </w:rPr>
              <w:t>Малина</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D0D0D"/>
                <w:sz w:val="18"/>
                <w:szCs w:val="18"/>
              </w:rPr>
              <w:t>03222131</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Абрикос</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03222134</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слива</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03222119</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Апельсин</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03221122</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Тыква</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03221410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Капуста</w:t>
            </w:r>
            <w:r w:rsidRPr="009A0572">
              <w:rPr>
                <w:rFonts w:ascii="Arial Armenian" w:hAnsi="Arial Armenian"/>
                <w:color w:val="000000"/>
                <w:sz w:val="22"/>
                <w:szCs w:val="22"/>
              </w:rPr>
              <w:t xml:space="preserve">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03221110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Морковь</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03221111</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proofErr w:type="gramStart"/>
            <w:r w:rsidRPr="009A0572">
              <w:rPr>
                <w:rFonts w:ascii="Sylfaen" w:hAnsi="Sylfaen" w:cs="Sylfaen"/>
                <w:color w:val="000000"/>
                <w:sz w:val="22"/>
                <w:szCs w:val="22"/>
              </w:rPr>
              <w:t>Лук</w:t>
            </w:r>
            <w:r w:rsidRPr="009A0572">
              <w:rPr>
                <w:rFonts w:ascii="Arial Armenian" w:hAnsi="Arial Armenian"/>
                <w:color w:val="000000"/>
                <w:sz w:val="22"/>
                <w:szCs w:val="22"/>
              </w:rPr>
              <w:t>,</w:t>
            </w:r>
            <w:r w:rsidRPr="009A0572">
              <w:rPr>
                <w:rFonts w:ascii="Sylfaen" w:hAnsi="Sylfaen" w:cs="Sylfaen"/>
                <w:color w:val="000000"/>
                <w:sz w:val="22"/>
                <w:szCs w:val="22"/>
              </w:rPr>
              <w:t>голова</w:t>
            </w:r>
            <w:proofErr w:type="gramEnd"/>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03221124</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Огурец</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03221121</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помидор</w:t>
            </w:r>
            <w:r w:rsidRPr="009A0572">
              <w:rPr>
                <w:rFonts w:ascii="Arial Armenian" w:hAnsi="Arial Armenian"/>
                <w:color w:val="000000"/>
                <w:sz w:val="22"/>
                <w:szCs w:val="22"/>
              </w:rPr>
              <w:t>/</w:t>
            </w:r>
            <w:r w:rsidRPr="009A0572">
              <w:rPr>
                <w:rFonts w:ascii="Sylfaen" w:hAnsi="Sylfaen" w:cs="Sylfaen"/>
                <w:color w:val="000000"/>
                <w:sz w:val="22"/>
                <w:szCs w:val="22"/>
              </w:rPr>
              <w:t>сезонный</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Рука</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03221420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Цветная капуста</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lang w:val="hy-AM"/>
              </w:rPr>
            </w:pPr>
            <w:r>
              <w:rPr>
                <w:rFonts w:ascii="Calibri" w:hAnsi="Calibri"/>
                <w:color w:val="000000"/>
                <w:sz w:val="18"/>
                <w:szCs w:val="18"/>
              </w:rPr>
              <w:t>03221122</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Тыква</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03222128</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Яблоко</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03222100</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Sylfaen" w:hAnsi="Sylfaen" w:cs="Sylfaen"/>
                <w:color w:val="000000"/>
                <w:sz w:val="22"/>
                <w:szCs w:val="22"/>
              </w:rPr>
              <w:t>Банан</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03221430</w:t>
            </w:r>
          </w:p>
        </w:tc>
        <w:tc>
          <w:tcPr>
            <w:tcW w:w="1916" w:type="dxa"/>
            <w:tcBorders>
              <w:top w:val="single" w:sz="4" w:space="0" w:color="auto"/>
              <w:left w:val="single" w:sz="4" w:space="0" w:color="auto"/>
              <w:bottom w:val="single" w:sz="4" w:space="0" w:color="auto"/>
              <w:right w:val="nil"/>
            </w:tcBorders>
            <w:shd w:val="clear" w:color="auto" w:fill="auto"/>
            <w:vAlign w:val="center"/>
          </w:tcPr>
          <w:p w:rsidR="00A67D5D" w:rsidRPr="00A67D5D" w:rsidRDefault="00A67D5D" w:rsidP="00A67D5D">
            <w:pPr>
              <w:jc w:val="center"/>
              <w:rPr>
                <w:rFonts w:ascii="GHEA Grapalat" w:hAnsi="GHEA Grapalat" w:cs="Sylfaen"/>
                <w:sz w:val="20"/>
                <w:szCs w:val="20"/>
              </w:rPr>
            </w:pPr>
            <w:r w:rsidRPr="00A67D5D">
              <w:rPr>
                <w:rFonts w:ascii="GHEA Grapalat" w:hAnsi="GHEA Grapalat" w:cs="Sylfaen"/>
                <w:sz w:val="22"/>
                <w:szCs w:val="22"/>
              </w:rPr>
              <w:t xml:space="preserve">Брокколи </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6071FB">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03222118</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GHEA Grapalat" w:hAnsi="GHEA Grapalat" w:cs="Sylfaen"/>
                <w:color w:val="000000"/>
                <w:sz w:val="22"/>
                <w:szCs w:val="22"/>
              </w:rPr>
              <w:t>Лимон</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2A167F">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03221126</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543081">
              <w:rPr>
                <w:rFonts w:ascii="GHEA Grapalat" w:hAnsi="GHEA Grapalat" w:cs="Sylfaen"/>
                <w:sz w:val="22"/>
                <w:szCs w:val="22"/>
              </w:rPr>
              <w:t>Тысяча</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tr w:rsidR="00A67D5D" w:rsidRPr="00B138F3" w:rsidTr="002A167F">
        <w:trPr>
          <w:trHeight w:val="404"/>
          <w:jc w:val="center"/>
        </w:trPr>
        <w:tc>
          <w:tcPr>
            <w:tcW w:w="1724" w:type="dxa"/>
          </w:tcPr>
          <w:p w:rsidR="00A67D5D" w:rsidRPr="00D25086" w:rsidRDefault="00A67D5D" w:rsidP="00A67D5D">
            <w:pPr>
              <w:pStyle w:val="aff3"/>
              <w:widowControl w:val="0"/>
              <w:numPr>
                <w:ilvl w:val="0"/>
                <w:numId w:val="14"/>
              </w:numPr>
              <w:jc w:val="center"/>
              <w:rPr>
                <w:rFonts w:ascii="GHEA Grapalat" w:hAnsi="GHEA Grapalat"/>
                <w:sz w:val="16"/>
                <w:szCs w:val="16"/>
              </w:rPr>
            </w:pPr>
          </w:p>
        </w:tc>
        <w:tc>
          <w:tcPr>
            <w:tcW w:w="1532" w:type="dxa"/>
            <w:tcBorders>
              <w:top w:val="nil"/>
              <w:left w:val="single" w:sz="4" w:space="0" w:color="auto"/>
              <w:bottom w:val="single" w:sz="4" w:space="0" w:color="auto"/>
              <w:right w:val="single" w:sz="4" w:space="0" w:color="auto"/>
            </w:tcBorders>
            <w:shd w:val="clear" w:color="auto" w:fill="auto"/>
            <w:vAlign w:val="bottom"/>
          </w:tcPr>
          <w:p w:rsidR="00A67D5D" w:rsidRPr="00602AF2" w:rsidRDefault="00A67D5D" w:rsidP="00A67D5D">
            <w:pPr>
              <w:jc w:val="center"/>
              <w:rPr>
                <w:rFonts w:ascii="GHEA Grapalat" w:hAnsi="GHEA Grapalat"/>
                <w:color w:val="000000"/>
                <w:sz w:val="20"/>
                <w:szCs w:val="20"/>
              </w:rPr>
            </w:pPr>
            <w:r>
              <w:rPr>
                <w:rFonts w:ascii="Calibri" w:hAnsi="Calibri"/>
                <w:color w:val="000000"/>
                <w:sz w:val="18"/>
                <w:szCs w:val="18"/>
              </w:rPr>
              <w:t>03222121</w:t>
            </w:r>
          </w:p>
        </w:tc>
        <w:tc>
          <w:tcPr>
            <w:tcW w:w="1916" w:type="dxa"/>
            <w:tcBorders>
              <w:top w:val="single" w:sz="4" w:space="0" w:color="auto"/>
              <w:left w:val="single" w:sz="4" w:space="0" w:color="auto"/>
              <w:bottom w:val="single" w:sz="4" w:space="0" w:color="auto"/>
              <w:right w:val="nil"/>
            </w:tcBorders>
            <w:shd w:val="clear" w:color="auto" w:fill="auto"/>
            <w:vAlign w:val="bottom"/>
          </w:tcPr>
          <w:p w:rsidR="00A67D5D" w:rsidRPr="00602AF2" w:rsidRDefault="00A67D5D" w:rsidP="00A67D5D">
            <w:pPr>
              <w:jc w:val="center"/>
              <w:rPr>
                <w:rFonts w:ascii="GHEA Grapalat" w:hAnsi="GHEA Grapalat" w:cs="Sylfaen"/>
                <w:color w:val="000000"/>
                <w:sz w:val="20"/>
                <w:szCs w:val="20"/>
              </w:rPr>
            </w:pPr>
            <w:r w:rsidRPr="009A0572">
              <w:rPr>
                <w:rFonts w:ascii="GHEA Grapalat" w:hAnsi="GHEA Grapalat" w:cs="Arial"/>
                <w:bCs/>
                <w:sz w:val="22"/>
                <w:szCs w:val="22"/>
              </w:rPr>
              <w:t>Мандарин</w:t>
            </w:r>
          </w:p>
        </w:tc>
        <w:tc>
          <w:tcPr>
            <w:tcW w:w="1007" w:type="dxa"/>
          </w:tcPr>
          <w:p w:rsidR="00A67D5D" w:rsidRDefault="00A67D5D" w:rsidP="00A67D5D">
            <w:r w:rsidRPr="00824B79">
              <w:rPr>
                <w:rFonts w:ascii="GHEA Grapalat" w:hAnsi="GHEA Grapalat"/>
                <w:sz w:val="16"/>
                <w:szCs w:val="16"/>
              </w:rPr>
              <w:t>... %</w:t>
            </w:r>
          </w:p>
        </w:tc>
        <w:tc>
          <w:tcPr>
            <w:tcW w:w="10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545" w:type="dxa"/>
          </w:tcPr>
          <w:p w:rsidR="00A67D5D" w:rsidRDefault="00A67D5D" w:rsidP="00A67D5D">
            <w:r w:rsidRPr="00824B79">
              <w:rPr>
                <w:rFonts w:ascii="GHEA Grapalat" w:hAnsi="GHEA Grapalat"/>
                <w:sz w:val="16"/>
                <w:szCs w:val="16"/>
              </w:rPr>
              <w:t>... %</w:t>
            </w:r>
          </w:p>
        </w:tc>
        <w:tc>
          <w:tcPr>
            <w:tcW w:w="606" w:type="dxa"/>
          </w:tcPr>
          <w:p w:rsidR="00A67D5D" w:rsidRDefault="00A67D5D" w:rsidP="00A67D5D">
            <w:r w:rsidRPr="00824B79">
              <w:rPr>
                <w:rFonts w:ascii="GHEA Grapalat" w:hAnsi="GHEA Grapalat"/>
                <w:sz w:val="16"/>
                <w:szCs w:val="16"/>
              </w:rPr>
              <w:t>... %</w:t>
            </w:r>
          </w:p>
        </w:tc>
        <w:tc>
          <w:tcPr>
            <w:tcW w:w="718" w:type="dxa"/>
          </w:tcPr>
          <w:p w:rsidR="00A67D5D" w:rsidRDefault="00A67D5D" w:rsidP="00A67D5D">
            <w:r w:rsidRPr="00824B79">
              <w:rPr>
                <w:rFonts w:ascii="GHEA Grapalat" w:hAnsi="GHEA Grapalat"/>
                <w:sz w:val="16"/>
                <w:szCs w:val="16"/>
              </w:rPr>
              <w:t>... %</w:t>
            </w:r>
          </w:p>
        </w:tc>
        <w:tc>
          <w:tcPr>
            <w:tcW w:w="854" w:type="dxa"/>
          </w:tcPr>
          <w:p w:rsidR="00A67D5D" w:rsidRDefault="00A67D5D" w:rsidP="00A67D5D">
            <w:r w:rsidRPr="00824B79">
              <w:rPr>
                <w:rFonts w:ascii="GHEA Grapalat" w:hAnsi="GHEA Grapalat"/>
                <w:sz w:val="16"/>
                <w:szCs w:val="16"/>
              </w:rPr>
              <w:t>... %</w:t>
            </w:r>
          </w:p>
        </w:tc>
        <w:tc>
          <w:tcPr>
            <w:tcW w:w="868"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1007" w:type="dxa"/>
          </w:tcPr>
          <w:p w:rsidR="00A67D5D" w:rsidRDefault="00A67D5D" w:rsidP="00A67D5D">
            <w:r w:rsidRPr="00824B79">
              <w:rPr>
                <w:rFonts w:ascii="GHEA Grapalat" w:hAnsi="GHEA Grapalat"/>
                <w:sz w:val="16"/>
                <w:szCs w:val="16"/>
              </w:rPr>
              <w:t>... %</w:t>
            </w:r>
          </w:p>
        </w:tc>
        <w:tc>
          <w:tcPr>
            <w:tcW w:w="861" w:type="dxa"/>
          </w:tcPr>
          <w:p w:rsidR="00A67D5D" w:rsidRDefault="00A67D5D" w:rsidP="00A67D5D">
            <w:r w:rsidRPr="00824B79">
              <w:rPr>
                <w:rFonts w:ascii="GHEA Grapalat" w:hAnsi="GHEA Grapalat"/>
                <w:sz w:val="16"/>
                <w:szCs w:val="16"/>
              </w:rPr>
              <w:t>... %</w:t>
            </w:r>
          </w:p>
        </w:tc>
        <w:tc>
          <w:tcPr>
            <w:tcW w:w="821" w:type="dxa"/>
          </w:tcPr>
          <w:p w:rsidR="00A67D5D" w:rsidRDefault="00A67D5D" w:rsidP="00A67D5D">
            <w:r w:rsidRPr="00824B79">
              <w:rPr>
                <w:rFonts w:ascii="GHEA Grapalat" w:hAnsi="GHEA Grapalat"/>
                <w:sz w:val="16"/>
                <w:szCs w:val="16"/>
              </w:rPr>
              <w:t>... %</w:t>
            </w:r>
          </w:p>
        </w:tc>
      </w:tr>
      <w:bookmarkEnd w:id="17"/>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4521DC" w:rsidRPr="005B32FD" w:rsidRDefault="004521DC" w:rsidP="004521DC">
            <w:pPr>
              <w:widowControl w:val="0"/>
              <w:jc w:val="center"/>
              <w:rPr>
                <w:rFonts w:ascii="GHEA Grapalat" w:hAnsi="GHEA Grapalat"/>
              </w:rPr>
            </w:pPr>
            <w:r w:rsidRPr="005B32FD">
              <w:rPr>
                <w:rFonts w:ascii="GHEA Grapalat" w:hAnsi="GHEA Grapalat"/>
              </w:rPr>
              <w:t>&lt;&lt;Веду №1 НУХ&gt;&gt;</w:t>
            </w:r>
          </w:p>
          <w:p w:rsidR="004521DC" w:rsidRPr="005B32FD" w:rsidRDefault="004521DC" w:rsidP="004521DC">
            <w:pPr>
              <w:widowControl w:val="0"/>
              <w:jc w:val="center"/>
              <w:rPr>
                <w:rFonts w:ascii="GHEA Grapalat" w:hAnsi="GHEA Grapalat"/>
              </w:rPr>
            </w:pPr>
            <w:r w:rsidRPr="005B32FD">
              <w:rPr>
                <w:rFonts w:ascii="GHEA Grapalat" w:hAnsi="GHEA Grapalat"/>
              </w:rPr>
              <w:t>К.Веди Пушкини 7:</w:t>
            </w:r>
          </w:p>
          <w:p w:rsidR="004521DC" w:rsidRPr="005B32FD" w:rsidRDefault="004521DC" w:rsidP="004521DC">
            <w:pPr>
              <w:widowControl w:val="0"/>
              <w:jc w:val="center"/>
              <w:rPr>
                <w:rFonts w:ascii="GHEA Grapalat" w:hAnsi="GHEA Grapalat"/>
              </w:rPr>
            </w:pPr>
            <w:r w:rsidRPr="005B32FD">
              <w:rPr>
                <w:rFonts w:ascii="GHEA Grapalat" w:hAnsi="GHEA Grapalat"/>
              </w:rPr>
              <w:t>Телефон 2477603361040000</w:t>
            </w:r>
          </w:p>
          <w:p w:rsidR="004521DC" w:rsidRPr="005B32FD" w:rsidRDefault="004521DC" w:rsidP="004521DC">
            <w:pPr>
              <w:widowControl w:val="0"/>
              <w:jc w:val="center"/>
              <w:rPr>
                <w:rFonts w:ascii="GHEA Grapalat" w:hAnsi="GHEA Grapalat"/>
              </w:rPr>
            </w:pPr>
            <w:r w:rsidRPr="005B32FD">
              <w:rPr>
                <w:rFonts w:ascii="GHEA Grapalat" w:hAnsi="GHEA Grapalat"/>
              </w:rPr>
              <w:t>Ардшинбанк</w:t>
            </w:r>
          </w:p>
          <w:p w:rsidR="004521DC" w:rsidRPr="005B32FD" w:rsidRDefault="004521DC" w:rsidP="004521DC">
            <w:pPr>
              <w:widowControl w:val="0"/>
              <w:jc w:val="center"/>
              <w:rPr>
                <w:rFonts w:ascii="GHEA Grapalat" w:hAnsi="GHEA Grapalat"/>
              </w:rPr>
            </w:pPr>
            <w:r w:rsidRPr="005B32FD">
              <w:rPr>
                <w:rFonts w:ascii="GHEA Grapalat" w:hAnsi="GHEA Grapalat"/>
              </w:rPr>
              <w:t>АВК: 04104586</w:t>
            </w:r>
          </w:p>
          <w:p w:rsidR="004521DC" w:rsidRPr="00CC23DA" w:rsidRDefault="004521DC" w:rsidP="004521DC">
            <w:pPr>
              <w:widowControl w:val="0"/>
              <w:jc w:val="center"/>
              <w:rPr>
                <w:rFonts w:ascii="GHEA Grapalat" w:hAnsi="GHEA Grapalat"/>
              </w:rPr>
            </w:pPr>
            <w:r w:rsidRPr="005B32FD">
              <w:rPr>
                <w:rFonts w:ascii="GHEA Grapalat" w:hAnsi="GHEA Grapalat"/>
              </w:rPr>
              <w:t>Директор: Л. Амирджанян</w:t>
            </w:r>
            <w:r w:rsidRPr="00CC23DA">
              <w:rPr>
                <w:rFonts w:ascii="GHEA Grapalat" w:hAnsi="GHEA Grapalat"/>
              </w:rPr>
              <w:t>________</w:t>
            </w:r>
          </w:p>
          <w:p w:rsidR="004521DC" w:rsidRPr="00B138F3" w:rsidRDefault="004521DC" w:rsidP="004521DC">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6A50D8">
      <w:pPr>
        <w:pStyle w:val="aff3"/>
        <w:numPr>
          <w:ilvl w:val="0"/>
          <w:numId w:val="11"/>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6A50D8">
      <w:pPr>
        <w:pStyle w:val="aff3"/>
        <w:numPr>
          <w:ilvl w:val="0"/>
          <w:numId w:val="11"/>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9AC" w:rsidRDefault="009729AC">
      <w:r>
        <w:separator/>
      </w:r>
    </w:p>
  </w:endnote>
  <w:endnote w:type="continuationSeparator" w:id="0">
    <w:p w:rsidR="009729AC" w:rsidRDefault="0097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67D5D">
          <w:rPr>
            <w:rFonts w:ascii="GHEA Grapalat" w:hAnsi="GHEA Grapalat"/>
            <w:noProof/>
            <w:sz w:val="24"/>
            <w:szCs w:val="24"/>
          </w:rPr>
          <w:t>114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9AC" w:rsidRDefault="009729AC">
      <w:r>
        <w:separator/>
      </w:r>
    </w:p>
  </w:footnote>
  <w:footnote w:type="continuationSeparator" w:id="0">
    <w:p w:rsidR="009729AC" w:rsidRDefault="009729AC">
      <w:r>
        <w:continuationSeparator/>
      </w:r>
    </w:p>
  </w:footnote>
  <w:footnote w:id="1">
    <w:p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4521DC" w:rsidRPr="008842CE" w:rsidRDefault="004521DC" w:rsidP="004521DC">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af2"/>
        <w:rPr>
          <w:rFonts w:asciiTheme="minorHAnsi" w:hAnsiTheme="minorHAnsi"/>
        </w:rPr>
      </w:pPr>
    </w:p>
  </w:footnote>
  <w:footnote w:id="7">
    <w:p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af2"/>
        <w:rPr>
          <w:lang w:val="af-ZA"/>
        </w:rPr>
      </w:pPr>
    </w:p>
  </w:footnote>
  <w:footnote w:id="9">
    <w:p w:rsidR="006D2CDF" w:rsidRDefault="006D2CDF" w:rsidP="00636142">
      <w:pPr>
        <w:pStyle w:val="af2"/>
        <w:jc w:val="both"/>
        <w:rPr>
          <w:rFonts w:ascii="GHEA Grapalat" w:hAnsi="GHEA Grapalat"/>
          <w:i/>
          <w:lang w:val="hy-AM"/>
        </w:rPr>
      </w:pPr>
    </w:p>
    <w:p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af2"/>
        <w:jc w:val="both"/>
        <w:rPr>
          <w:rFonts w:ascii="GHEA Grapalat" w:hAnsi="GHEA Grapalat"/>
          <w:i/>
        </w:rPr>
      </w:pPr>
    </w:p>
  </w:footnote>
  <w:footnote w:id="10">
    <w:p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af2"/>
        <w:rPr>
          <w:rFonts w:ascii="Sylfaen" w:hAnsi="Sylfaen"/>
          <w:sz w:val="18"/>
          <w:szCs w:val="18"/>
        </w:rPr>
      </w:pPr>
    </w:p>
  </w:footnote>
  <w:footnote w:id="12">
    <w:p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af2"/>
        <w:rPr>
          <w:lang w:val="es-ES"/>
        </w:rPr>
      </w:pPr>
    </w:p>
  </w:footnote>
  <w:footnote w:id="16">
    <w:p w:rsidR="006D2CDF" w:rsidRPr="008842CE" w:rsidRDefault="006D2CDF" w:rsidP="003D2FE2">
      <w:pPr>
        <w:pStyle w:val="af2"/>
        <w:jc w:val="both"/>
      </w:pPr>
    </w:p>
  </w:footnote>
  <w:footnote w:id="17">
    <w:p w:rsidR="006D2CDF" w:rsidRPr="008842CE" w:rsidRDefault="006D2CDF" w:rsidP="000A214C">
      <w:pPr>
        <w:pStyle w:val="af2"/>
        <w:jc w:val="both"/>
      </w:pPr>
    </w:p>
  </w:footnote>
  <w:footnote w:id="18">
    <w:p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6D2CDF" w:rsidRDefault="006D2CDF"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af2"/>
        <w:widowControl w:val="0"/>
        <w:jc w:val="both"/>
        <w:rPr>
          <w:lang w:val="hy-AM"/>
        </w:rPr>
      </w:pPr>
    </w:p>
  </w:footnote>
  <w:footnote w:id="20">
    <w:p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af2"/>
        <w:widowControl w:val="0"/>
        <w:jc w:val="both"/>
        <w:rPr>
          <w:rFonts w:ascii="GHEA Grapalat" w:hAnsi="GHEA Grapalat"/>
          <w:i/>
        </w:rPr>
      </w:pPr>
    </w:p>
    <w:p w:rsidR="006D2CDF" w:rsidRDefault="006D2CDF" w:rsidP="005E52ED">
      <w:pPr>
        <w:pStyle w:val="af2"/>
        <w:widowControl w:val="0"/>
        <w:jc w:val="both"/>
        <w:rPr>
          <w:rFonts w:ascii="GHEA Grapalat" w:hAnsi="GHEA Grapalat"/>
          <w:i/>
        </w:rPr>
      </w:pPr>
    </w:p>
    <w:p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af2"/>
        <w:rPr>
          <w:lang w:val="hy-AM"/>
        </w:rPr>
      </w:pPr>
    </w:p>
  </w:footnote>
  <w:footnote w:id="21">
    <w:p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af2"/>
        <w:rPr>
          <w:lang w:val="hy-AM"/>
        </w:rPr>
      </w:pPr>
    </w:p>
  </w:footnote>
  <w:footnote w:id="22">
    <w:p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af2"/>
        <w:rPr>
          <w:lang w:val="hy-AM"/>
        </w:rPr>
      </w:pPr>
    </w:p>
  </w:footnote>
  <w:footnote w:id="23">
    <w:p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af2"/>
        <w:rPr>
          <w:lang w:val="hy-AM"/>
        </w:rPr>
      </w:pPr>
    </w:p>
  </w:footnote>
  <w:footnote w:id="24">
    <w:p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af2"/>
        <w:rPr>
          <w:lang w:val="hy-AM"/>
        </w:rPr>
      </w:pPr>
    </w:p>
  </w:footnote>
  <w:footnote w:id="26">
    <w:p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6E65B5"/>
    <w:multiLevelType w:val="hybridMultilevel"/>
    <w:tmpl w:val="2206B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0304AD"/>
    <w:multiLevelType w:val="hybridMultilevel"/>
    <w:tmpl w:val="16D8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6"/>
  </w:num>
  <w:num w:numId="4">
    <w:abstractNumId w:val="5"/>
  </w:num>
  <w:num w:numId="5">
    <w:abstractNumId w:val="0"/>
  </w:num>
  <w:num w:numId="6">
    <w:abstractNumId w:val="12"/>
  </w:num>
  <w:num w:numId="7">
    <w:abstractNumId w:val="37"/>
  </w:num>
  <w:num w:numId="8">
    <w:abstractNumId w:val="33"/>
  </w:num>
  <w:num w:numId="9">
    <w:abstractNumId w:val="34"/>
  </w:num>
  <w:num w:numId="10">
    <w:abstractNumId w:val="17"/>
  </w:num>
  <w:num w:numId="11">
    <w:abstractNumId w:val="4"/>
  </w:num>
  <w:num w:numId="12">
    <w:abstractNumId w:val="14"/>
  </w:num>
  <w:num w:numId="13">
    <w:abstractNumId w:val="27"/>
  </w:num>
  <w:num w:numId="14">
    <w:abstractNumId w:val="21"/>
  </w:num>
  <w:num w:numId="15">
    <w:abstractNumId w:val="30"/>
  </w:num>
  <w:num w:numId="16">
    <w:abstractNumId w:val="13"/>
  </w:num>
  <w:num w:numId="17">
    <w:abstractNumId w:val="28"/>
  </w:num>
  <w:num w:numId="18">
    <w:abstractNumId w:val="23"/>
  </w:num>
  <w:num w:numId="19">
    <w:abstractNumId w:val="36"/>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9"/>
  </w:num>
  <w:num w:numId="25">
    <w:abstractNumId w:val="11"/>
  </w:num>
  <w:num w:numId="26">
    <w:abstractNumId w:val="41"/>
  </w:num>
  <w:num w:numId="27">
    <w:abstractNumId w:val="38"/>
  </w:num>
  <w:num w:numId="28">
    <w:abstractNumId w:val="16"/>
  </w:num>
  <w:num w:numId="29">
    <w:abstractNumId w:val="39"/>
  </w:num>
  <w:num w:numId="30">
    <w:abstractNumId w:val="20"/>
  </w:num>
  <w:num w:numId="31">
    <w:abstractNumId w:val="10"/>
  </w:num>
  <w:num w:numId="32">
    <w:abstractNumId w:val="3"/>
  </w:num>
  <w:num w:numId="33">
    <w:abstractNumId w:val="8"/>
  </w:num>
  <w:num w:numId="34">
    <w:abstractNumId w:val="7"/>
  </w:num>
  <w:num w:numId="35">
    <w:abstractNumId w:val="42"/>
  </w:num>
  <w:num w:numId="36">
    <w:abstractNumId w:val="40"/>
  </w:num>
  <w:num w:numId="37">
    <w:abstractNumId w:val="35"/>
  </w:num>
  <w:num w:numId="38">
    <w:abstractNumId w:val="1"/>
  </w:num>
  <w:num w:numId="39">
    <w:abstractNumId w:val="19"/>
  </w:num>
  <w:num w:numId="40">
    <w:abstractNumId w:val="24"/>
  </w:num>
  <w:num w:numId="41">
    <w:abstractNumId w:val="22"/>
  </w:num>
  <w:num w:numId="42">
    <w:abstractNumId w:val="18"/>
  </w:num>
  <w:num w:numId="43">
    <w:abstractNumId w:val="29"/>
  </w:num>
  <w:num w:numId="44">
    <w:abstractNumId w:val="2"/>
  </w:num>
  <w:num w:numId="45">
    <w:abstractNumId w:val="32"/>
  </w:num>
  <w:num w:numId="46">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8BC"/>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C8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67F"/>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1DC"/>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CB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0D8"/>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591"/>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6A7"/>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9AC"/>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5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DEC"/>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7DA"/>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903"/>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086"/>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98"/>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BC4"/>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82"/>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BB7"/>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044"/>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E97182"/>
    <w:rPr>
      <w:rFonts w:ascii="Consolas" w:hAnsi="Consolas" w:cs="Consolas"/>
      <w:sz w:val="20"/>
      <w:szCs w:val="20"/>
    </w:rPr>
  </w:style>
  <w:style w:type="character" w:customStyle="1" w:styleId="HTML0">
    <w:name w:val="Стандартный HTML Знак"/>
    <w:basedOn w:val="a0"/>
    <w:link w:val="HTML"/>
    <w:uiPriority w:val="99"/>
    <w:rsid w:val="00E97182"/>
    <w:rPr>
      <w:rFonts w:ascii="Consolas" w:hAnsi="Consolas" w:cs="Consolas"/>
    </w:rPr>
  </w:style>
  <w:style w:type="character" w:customStyle="1" w:styleId="af9">
    <w:name w:val="Текст примечания Знак"/>
    <w:basedOn w:val="a0"/>
    <w:link w:val="af8"/>
    <w:semiHidden/>
    <w:rsid w:val="000808BC"/>
    <w:rPr>
      <w:rFonts w:ascii="Times Armenian" w:hAnsi="Times Armenian"/>
    </w:rPr>
  </w:style>
  <w:style w:type="character" w:customStyle="1" w:styleId="afb">
    <w:name w:val="Тема примечания Знак"/>
    <w:basedOn w:val="af9"/>
    <w:link w:val="afa"/>
    <w:semiHidden/>
    <w:rsid w:val="000808BC"/>
    <w:rPr>
      <w:rFonts w:ascii="Times Armenian" w:hAnsi="Times Armenian"/>
      <w:b/>
      <w:bCs/>
    </w:rPr>
  </w:style>
  <w:style w:type="character" w:customStyle="1" w:styleId="afd">
    <w:name w:val="Текст концевой сноски Знак"/>
    <w:basedOn w:val="a0"/>
    <w:link w:val="afc"/>
    <w:semiHidden/>
    <w:rsid w:val="000808BC"/>
    <w:rPr>
      <w:rFonts w:ascii="Times Armenian" w:hAnsi="Times Armenian"/>
    </w:rPr>
  </w:style>
  <w:style w:type="character" w:customStyle="1" w:styleId="aff0">
    <w:name w:val="Схема документа Знак"/>
    <w:basedOn w:val="a0"/>
    <w:link w:val="aff"/>
    <w:semiHidden/>
    <w:rsid w:val="000808BC"/>
    <w:rPr>
      <w:rFonts w:ascii="Tahoma" w:hAnsi="Tahoma" w:cs="Tahoma"/>
      <w:shd w:val="clear" w:color="auto" w:fill="000080"/>
    </w:rPr>
  </w:style>
  <w:style w:type="character" w:customStyle="1" w:styleId="12">
    <w:name w:val="Неразрешенное упоминание1"/>
    <w:uiPriority w:val="99"/>
    <w:semiHidden/>
    <w:unhideWhenUsed/>
    <w:rsid w:val="0008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hyperlink" Target="https://www.onlinedoctranslator.com/ru/?utm_source=onlinedoctranslator&amp;utm_medium=docx&amp;utm_campaign=attrib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29671-6B45-4DF7-A1C7-035D5521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24673</Words>
  <Characters>140642</Characters>
  <Application>Microsoft Office Word</Application>
  <DocSecurity>0</DocSecurity>
  <Lines>1172</Lines>
  <Paragraphs>329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164986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21</cp:revision>
  <cp:lastPrinted>2018-02-16T07:12:00Z</cp:lastPrinted>
  <dcterms:created xsi:type="dcterms:W3CDTF">2025-12-08T13:18:00Z</dcterms:created>
  <dcterms:modified xsi:type="dcterms:W3CDTF">2025-12-11T10:48:00Z</dcterms:modified>
</cp:coreProperties>
</file>